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212C90" w:rsidRPr="00F6170E">
        <w:tc>
          <w:tcPr>
            <w:tcW w:w="4428" w:type="dxa"/>
          </w:tcPr>
          <w:p w:rsidR="00212C90" w:rsidRPr="00F6170E" w:rsidRDefault="00212C90" w:rsidP="00011610">
            <w:pPr>
              <w:tabs>
                <w:tab w:val="left" w:pos="851"/>
              </w:tabs>
            </w:pPr>
            <w:r>
              <w:t>From:    WG1, Sub Group on VTS Strategy</w:t>
            </w:r>
          </w:p>
        </w:tc>
        <w:tc>
          <w:tcPr>
            <w:tcW w:w="5461" w:type="dxa"/>
          </w:tcPr>
          <w:p w:rsidR="00A21447" w:rsidRDefault="00212C90" w:rsidP="00A21447">
            <w:pPr>
              <w:jc w:val="center"/>
            </w:pPr>
            <w:r>
              <w:t xml:space="preserve"> VTS37-</w:t>
            </w:r>
            <w:r w:rsidR="00A21447">
              <w:t>14.2.1.4</w:t>
            </w:r>
            <w:bookmarkStart w:id="0" w:name="_GoBack"/>
            <w:bookmarkEnd w:id="0"/>
          </w:p>
          <w:p w:rsidR="00212C90" w:rsidRDefault="00212C90" w:rsidP="008A7381">
            <w:pPr>
              <w:rPr>
                <w:ins w:id="1" w:author="De Sousa, Jacinto" w:date="2013-07-24T11:36:00Z"/>
              </w:rPr>
            </w:pPr>
            <w:r>
              <w:t xml:space="preserve">                Formerly VTS36/in</w:t>
            </w:r>
            <w:r w:rsidRPr="00F6170E">
              <w:t>put/</w:t>
            </w:r>
            <w:r>
              <w:t>44</w:t>
            </w:r>
          </w:p>
          <w:p w:rsidR="00212C90" w:rsidRPr="00F6170E" w:rsidRDefault="00212C90" w:rsidP="00CF1724">
            <w:pPr>
              <w:jc w:val="center"/>
              <w:rPr>
                <w:highlight w:val="yellow"/>
              </w:rPr>
            </w:pPr>
            <w:r>
              <w:rPr>
                <w:highlight w:val="yellow"/>
              </w:rPr>
              <w:t xml:space="preserve">  </w:t>
            </w:r>
          </w:p>
        </w:tc>
      </w:tr>
      <w:tr w:rsidR="00212C90" w:rsidRPr="00F6170E">
        <w:tc>
          <w:tcPr>
            <w:tcW w:w="4428" w:type="dxa"/>
          </w:tcPr>
          <w:p w:rsidR="00212C90" w:rsidRDefault="00212C90" w:rsidP="005906A5">
            <w:pPr>
              <w:tabs>
                <w:tab w:val="left" w:pos="851"/>
              </w:tabs>
            </w:pPr>
            <w:r w:rsidRPr="00F6170E">
              <w:t>To:</w:t>
            </w:r>
            <w:r w:rsidRPr="00F6170E">
              <w:tab/>
            </w:r>
            <w:r>
              <w:t>VTS Committee</w:t>
            </w:r>
          </w:p>
          <w:p w:rsidR="00212C90" w:rsidRDefault="00212C90" w:rsidP="005906A5">
            <w:pPr>
              <w:tabs>
                <w:tab w:val="left" w:pos="851"/>
              </w:tabs>
            </w:pPr>
            <w:r>
              <w:t xml:space="preserve">              Agenda item 8.12</w:t>
            </w:r>
          </w:p>
          <w:p w:rsidR="00212C90" w:rsidRPr="00F6170E" w:rsidRDefault="00212C90" w:rsidP="005906A5">
            <w:pPr>
              <w:tabs>
                <w:tab w:val="left" w:pos="851"/>
              </w:tabs>
            </w:pPr>
          </w:p>
        </w:tc>
        <w:tc>
          <w:tcPr>
            <w:tcW w:w="5461" w:type="dxa"/>
          </w:tcPr>
          <w:p w:rsidR="00212C90" w:rsidRPr="00F6170E" w:rsidRDefault="00212C90" w:rsidP="00311F12">
            <w:pPr>
              <w:jc w:val="right"/>
            </w:pPr>
          </w:p>
        </w:tc>
      </w:tr>
    </w:tbl>
    <w:p w:rsidR="00212C90" w:rsidRPr="00F6170E" w:rsidRDefault="00212C90" w:rsidP="005D05AC">
      <w:pPr>
        <w:pStyle w:val="Title"/>
        <w:spacing w:before="480" w:after="120"/>
      </w:pPr>
      <w:r w:rsidRPr="00F6170E">
        <w:t>Information Paper</w:t>
      </w:r>
    </w:p>
    <w:p w:rsidR="00212C90" w:rsidRPr="00F6170E" w:rsidRDefault="00212C90" w:rsidP="00311F12">
      <w:pPr>
        <w:pStyle w:val="Title"/>
      </w:pPr>
      <w:r w:rsidRPr="00F6170E">
        <w:t xml:space="preserve">IALA </w:t>
      </w:r>
      <w:r>
        <w:t xml:space="preserve">VTS </w:t>
      </w:r>
      <w:r w:rsidRPr="00F6170E">
        <w:t>Strategy Paper addressing the delivery of VTS in a rapidly changing world</w:t>
      </w:r>
    </w:p>
    <w:p w:rsidR="00212C90" w:rsidRPr="00F6170E" w:rsidRDefault="00212C90" w:rsidP="00135447">
      <w:pPr>
        <w:pStyle w:val="Heading1"/>
      </w:pPr>
      <w:r w:rsidRPr="00F6170E">
        <w:t>Introduction</w:t>
      </w:r>
    </w:p>
    <w:p w:rsidR="00212C90" w:rsidRPr="00F6170E" w:rsidRDefault="00212C90" w:rsidP="00311F12">
      <w:pPr>
        <w:pStyle w:val="BodyText"/>
      </w:pPr>
      <w:r w:rsidRPr="00F6170E">
        <w:t>The IALA Council at its 53</w:t>
      </w:r>
      <w:r w:rsidRPr="00F6170E">
        <w:rPr>
          <w:vertAlign w:val="superscript"/>
        </w:rPr>
        <w:t>rd</w:t>
      </w:r>
      <w:r w:rsidRPr="00F6170E">
        <w:t xml:space="preserve"> session approved the proposal task (</w:t>
      </w:r>
      <w:r w:rsidRPr="00F6170E">
        <w:rPr>
          <w:i/>
          <w:iCs/>
        </w:rPr>
        <w:t>VTS34/output/8</w:t>
      </w:r>
      <w:r w:rsidRPr="00F6170E">
        <w:t>) to develop a strategy paper addressing the delivery of VTS in a rapidly changing world.</w:t>
      </w:r>
    </w:p>
    <w:p w:rsidR="00212C90" w:rsidRPr="00F6170E" w:rsidRDefault="00212C90" w:rsidP="00311F12">
      <w:pPr>
        <w:pStyle w:val="BodyText"/>
      </w:pPr>
      <w:r w:rsidRPr="00F6170E">
        <w:t>This Task includes the following actions:</w:t>
      </w:r>
    </w:p>
    <w:p w:rsidR="00212C90" w:rsidRDefault="00212C90" w:rsidP="00311F12">
      <w:pPr>
        <w:pStyle w:val="List1"/>
        <w:rPr>
          <w:lang w:val="en-GB"/>
        </w:rPr>
      </w:pPr>
      <w:r w:rsidRPr="00F6170E">
        <w:rPr>
          <w:lang w:val="en-GB"/>
        </w:rPr>
        <w:t>Develop an IALA VTS Strategy with regards to the delivery of VTS in a rapidly changing world</w:t>
      </w:r>
      <w:r>
        <w:rPr>
          <w:lang w:val="en-GB"/>
        </w:rPr>
        <w:t>;</w:t>
      </w:r>
    </w:p>
    <w:p w:rsidR="00212C90" w:rsidRPr="00F6170E" w:rsidRDefault="00212C90" w:rsidP="00311F12">
      <w:pPr>
        <w:pStyle w:val="List1"/>
        <w:rPr>
          <w:lang w:val="en-GB"/>
        </w:rPr>
      </w:pPr>
      <w:r>
        <w:rPr>
          <w:lang w:val="en-GB"/>
        </w:rPr>
        <w:t xml:space="preserve">Identification of possible </w:t>
      </w:r>
      <w:r w:rsidRPr="00F6170E">
        <w:rPr>
          <w:lang w:val="en-GB"/>
        </w:rPr>
        <w:t xml:space="preserve">implications for IMO Resolution </w:t>
      </w:r>
      <w:proofErr w:type="gramStart"/>
      <w:r w:rsidRPr="00F6170E">
        <w:rPr>
          <w:lang w:val="en-GB"/>
        </w:rPr>
        <w:t>A.857(</w:t>
      </w:r>
      <w:proofErr w:type="gramEnd"/>
      <w:r w:rsidRPr="00F6170E">
        <w:rPr>
          <w:lang w:val="en-GB"/>
        </w:rPr>
        <w:t>20) Guidelines for Vessel Traffic Services.</w:t>
      </w:r>
    </w:p>
    <w:p w:rsidR="00212C90" w:rsidRPr="00F6170E" w:rsidRDefault="00212C90" w:rsidP="00ED3CEE">
      <w:pPr>
        <w:pStyle w:val="List1indent1"/>
        <w:tabs>
          <w:tab w:val="clear" w:pos="1134"/>
        </w:tabs>
        <w:rPr>
          <w:lang w:val="en-GB"/>
        </w:rPr>
      </w:pPr>
      <w:r w:rsidRPr="00F6170E">
        <w:rPr>
          <w:lang w:val="en-GB"/>
        </w:rPr>
        <w:t>Identify and document:</w:t>
      </w:r>
    </w:p>
    <w:p w:rsidR="00212C90" w:rsidRPr="00911A0C" w:rsidRDefault="00212C90" w:rsidP="00ED3CEE">
      <w:pPr>
        <w:pStyle w:val="List1indent2"/>
        <w:tabs>
          <w:tab w:val="clear" w:pos="1701"/>
        </w:tabs>
        <w:rPr>
          <w:sz w:val="22"/>
          <w:szCs w:val="22"/>
          <w:lang w:val="en-GB"/>
        </w:rPr>
      </w:pPr>
      <w:r w:rsidRPr="00911A0C">
        <w:rPr>
          <w:sz w:val="22"/>
          <w:szCs w:val="22"/>
          <w:lang w:val="en-GB"/>
        </w:rPr>
        <w:t>the strengths and weaknesses of IMO Resolution A.857(20) in setting the framework for the delivery of VTS;</w:t>
      </w:r>
    </w:p>
    <w:p w:rsidR="00212C90" w:rsidRPr="00911A0C" w:rsidRDefault="00212C90" w:rsidP="00ED3CEE">
      <w:pPr>
        <w:pStyle w:val="List1indent2"/>
        <w:tabs>
          <w:tab w:val="clear" w:pos="1701"/>
        </w:tabs>
        <w:rPr>
          <w:sz w:val="22"/>
          <w:szCs w:val="22"/>
          <w:lang w:val="en-GB"/>
        </w:rPr>
      </w:pPr>
      <w:r w:rsidRPr="00911A0C">
        <w:rPr>
          <w:sz w:val="22"/>
          <w:szCs w:val="22"/>
          <w:lang w:val="en-GB"/>
        </w:rPr>
        <w:t>developments in VTS since the existing Resolution was agreed and emerging trends that may be anticipated over the next 10-20 years;</w:t>
      </w:r>
    </w:p>
    <w:p w:rsidR="00212C90" w:rsidRPr="00911A0C" w:rsidRDefault="00212C90" w:rsidP="00ED3CEE">
      <w:pPr>
        <w:pStyle w:val="List1indent2"/>
        <w:tabs>
          <w:tab w:val="clear" w:pos="1701"/>
        </w:tabs>
        <w:rPr>
          <w:sz w:val="22"/>
          <w:szCs w:val="22"/>
          <w:lang w:val="en-GB"/>
        </w:rPr>
      </w:pPr>
      <w:proofErr w:type="gramStart"/>
      <w:r w:rsidRPr="00911A0C">
        <w:rPr>
          <w:sz w:val="22"/>
          <w:szCs w:val="22"/>
          <w:lang w:val="en-GB"/>
        </w:rPr>
        <w:t>possible</w:t>
      </w:r>
      <w:proofErr w:type="gramEnd"/>
      <w:r w:rsidRPr="00911A0C">
        <w:rPr>
          <w:sz w:val="22"/>
          <w:szCs w:val="22"/>
          <w:lang w:val="en-GB"/>
        </w:rPr>
        <w:t xml:space="preserve"> limitations to addressing the emerging needs and developments for VTS within the existing provisions of IMO Resolution A.857(20).</w:t>
      </w:r>
    </w:p>
    <w:p w:rsidR="00212C90" w:rsidRPr="00F6170E" w:rsidRDefault="00212C90" w:rsidP="00311F12">
      <w:pPr>
        <w:pStyle w:val="List1"/>
        <w:rPr>
          <w:lang w:val="en-GB"/>
        </w:rPr>
      </w:pPr>
      <w:r w:rsidRPr="00F6170E">
        <w:rPr>
          <w:lang w:val="en-GB"/>
        </w:rPr>
        <w:t xml:space="preserve">Provide a </w:t>
      </w:r>
      <w:proofErr w:type="gramStart"/>
      <w:r w:rsidRPr="00F6170E">
        <w:rPr>
          <w:lang w:val="en-GB"/>
        </w:rPr>
        <w:t>draft</w:t>
      </w:r>
      <w:r>
        <w:rPr>
          <w:lang w:val="en-GB"/>
        </w:rPr>
        <w:t xml:space="preserve"> </w:t>
      </w:r>
      <w:r w:rsidRPr="00F6170E">
        <w:rPr>
          <w:lang w:val="en-GB"/>
        </w:rPr>
        <w:t xml:space="preserve"> IALA</w:t>
      </w:r>
      <w:proofErr w:type="gramEnd"/>
      <w:r w:rsidRPr="00F6170E">
        <w:rPr>
          <w:lang w:val="en-GB"/>
        </w:rPr>
        <w:t xml:space="preserve"> VTS Strategy Paper outline and requisite Policy Objectives for the development of VTS to meet the emerging needs and developments over the next 10-20 years.  Key milestones for completing the task include:</w:t>
      </w:r>
    </w:p>
    <w:p w:rsidR="00212C90" w:rsidRPr="00F6170E" w:rsidRDefault="00212C90" w:rsidP="00311F12">
      <w:pPr>
        <w:pStyle w:val="Bullet1"/>
        <w:rPr>
          <w:lang w:val="en-GB"/>
        </w:rPr>
      </w:pPr>
      <w:r w:rsidRPr="00F6170E">
        <w:rPr>
          <w:lang w:val="en-GB"/>
        </w:rPr>
        <w:t>VTS Committee prepare a draft outline of the ‘IALA Strategy on VTS’ paper’ (Sep 2012);</w:t>
      </w:r>
    </w:p>
    <w:p w:rsidR="00212C90" w:rsidRPr="00F6170E" w:rsidRDefault="00212C90" w:rsidP="00311F12">
      <w:pPr>
        <w:pStyle w:val="Bullet1"/>
        <w:rPr>
          <w:lang w:val="en-GB"/>
        </w:rPr>
      </w:pPr>
      <w:r w:rsidRPr="00F6170E">
        <w:rPr>
          <w:lang w:val="en-GB"/>
        </w:rPr>
        <w:t>IALA Council endorse the draft outline of the ‘IALA Strategy on VTS’ paper’ (Dec 2012);</w:t>
      </w:r>
    </w:p>
    <w:p w:rsidR="00212C90" w:rsidRPr="00F6170E" w:rsidRDefault="00212C90" w:rsidP="00311F12">
      <w:pPr>
        <w:pStyle w:val="Bullet1"/>
        <w:rPr>
          <w:lang w:val="en-GB"/>
        </w:rPr>
      </w:pPr>
      <w:r w:rsidRPr="00F6170E">
        <w:rPr>
          <w:lang w:val="en-GB"/>
        </w:rPr>
        <w:t>VTS Committee prepare a draft ‘IALA Strategy on VTS’ paper (Mar 2013);</w:t>
      </w:r>
    </w:p>
    <w:p w:rsidR="00212C90" w:rsidRPr="00F6170E" w:rsidRDefault="00212C90" w:rsidP="00311F12">
      <w:pPr>
        <w:pStyle w:val="Bullet1"/>
        <w:rPr>
          <w:lang w:val="en-GB"/>
        </w:rPr>
      </w:pPr>
      <w:r w:rsidRPr="00F6170E">
        <w:rPr>
          <w:lang w:val="en-GB"/>
        </w:rPr>
        <w:t>Council endorses current progress with the draft ‘IALA Strategy on VTS’ paper (Dec 2013);</w:t>
      </w:r>
    </w:p>
    <w:p w:rsidR="00212C90" w:rsidRPr="00F6170E" w:rsidRDefault="00212C90" w:rsidP="00311F12">
      <w:pPr>
        <w:pStyle w:val="Bullet1"/>
        <w:rPr>
          <w:lang w:val="en-GB"/>
        </w:rPr>
      </w:pPr>
      <w:r w:rsidRPr="00F6170E">
        <w:rPr>
          <w:lang w:val="en-GB"/>
        </w:rPr>
        <w:t>VTS Committee finalises the draft ‘IALA Strategy on VTS’ paper and submits to Council (Mar 2015);</w:t>
      </w:r>
    </w:p>
    <w:p w:rsidR="00212C90" w:rsidRPr="00F6170E" w:rsidRDefault="00212C90" w:rsidP="00311F12">
      <w:pPr>
        <w:pStyle w:val="Bullet1"/>
        <w:rPr>
          <w:lang w:val="en-GB"/>
        </w:rPr>
      </w:pPr>
      <w:r w:rsidRPr="00F6170E">
        <w:rPr>
          <w:lang w:val="en-GB"/>
        </w:rPr>
        <w:lastRenderedPageBreak/>
        <w:t>Endorsement by the Council of the draft ‘IALA Strategy on VTS’ paper’ (June 2015);</w:t>
      </w:r>
    </w:p>
    <w:p w:rsidR="00212C90" w:rsidRPr="00F6170E" w:rsidRDefault="00212C90" w:rsidP="00311F12">
      <w:pPr>
        <w:pStyle w:val="Bullet1"/>
        <w:rPr>
          <w:lang w:val="en-GB"/>
        </w:rPr>
      </w:pPr>
      <w:r w:rsidRPr="00F6170E">
        <w:rPr>
          <w:lang w:val="en-GB"/>
        </w:rPr>
        <w:t xml:space="preserve">Possible identification for a further review of </w:t>
      </w:r>
      <w:proofErr w:type="gramStart"/>
      <w:r w:rsidRPr="00F6170E">
        <w:rPr>
          <w:lang w:val="en-GB"/>
        </w:rPr>
        <w:t>A.857(</w:t>
      </w:r>
      <w:proofErr w:type="gramEnd"/>
      <w:r w:rsidRPr="00F6170E">
        <w:rPr>
          <w:lang w:val="en-GB"/>
        </w:rPr>
        <w:t>20) (Sep 2015).</w:t>
      </w:r>
    </w:p>
    <w:p w:rsidR="00212C90" w:rsidRPr="00F6170E" w:rsidRDefault="00212C90" w:rsidP="00311F12">
      <w:pPr>
        <w:pStyle w:val="Heading1"/>
      </w:pPr>
      <w:r w:rsidRPr="00F6170E">
        <w:t>Background</w:t>
      </w:r>
    </w:p>
    <w:p w:rsidR="00212C90" w:rsidRPr="00F6170E" w:rsidRDefault="00212C90" w:rsidP="00311F12">
      <w:pPr>
        <w:pStyle w:val="BodyText"/>
      </w:pPr>
      <w:r w:rsidRPr="00F6170E">
        <w:t xml:space="preserve">IALA, through the VTS Committee, deals with all aspects of VTS, including the expanding role of vessel monitoring for maritime safety, environmental protection and security.  The Committee aims to develop and review VTS related IALA documentation on issues such as the training of </w:t>
      </w:r>
      <w:r>
        <w:t xml:space="preserve">VTS </w:t>
      </w:r>
      <w:r w:rsidRPr="00F6170E">
        <w:t>personnel, operational procedures, equipment requirements, the impact of new technologies and the role of VTS in security and global traffic monitoring systems.</w:t>
      </w:r>
    </w:p>
    <w:p w:rsidR="00212C90" w:rsidRPr="00F6170E" w:rsidRDefault="00212C90" w:rsidP="00311F12">
      <w:pPr>
        <w:pStyle w:val="BodyText"/>
      </w:pPr>
      <w:r w:rsidRPr="00F6170E">
        <w:t>The IALA VTS Manual 2012 (Section 0312) states:</w:t>
      </w:r>
    </w:p>
    <w:p w:rsidR="00212C90" w:rsidRPr="00F6170E" w:rsidRDefault="00212C90" w:rsidP="00311F12">
      <w:pPr>
        <w:spacing w:after="120"/>
        <w:ind w:left="720"/>
        <w:jc w:val="both"/>
        <w:rPr>
          <w:i/>
          <w:iCs/>
        </w:rPr>
      </w:pPr>
      <w:r w:rsidRPr="00F6170E">
        <w:rPr>
          <w:i/>
          <w:iCs/>
        </w:rPr>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212C90" w:rsidRPr="00F6170E" w:rsidRDefault="00212C90" w:rsidP="00311F12">
      <w:pPr>
        <w:pStyle w:val="BodyText"/>
      </w:pPr>
      <w:r w:rsidRPr="00F6170E">
        <w:t>In progressing Task 10 (Produce Guidelines on the provision of VTS Types of Service) and Task 3 (Review/update/provide input to IMO on Resolution A.857(20) - Guidelines for Vessel Traffic Services) during VTS34 possible shortcomings and differing interpretations in the delivery of VTS in a rapidly changing world were highlighted.</w:t>
      </w:r>
    </w:p>
    <w:p w:rsidR="00212C90" w:rsidRPr="00F6170E" w:rsidRDefault="00212C90" w:rsidP="00311F12">
      <w:pPr>
        <w:pStyle w:val="BodyText"/>
      </w:pPr>
      <w:r w:rsidRPr="00F6170E">
        <w:t>In considering these short comings and differing interpretations the Committee identified the need for a high-level policy document describing the objectives for VTS to meet the emerging needs and developments and the adequacy of the existing international framework for VTS.</w:t>
      </w:r>
    </w:p>
    <w:p w:rsidR="00212C90" w:rsidRPr="00F6170E" w:rsidRDefault="00212C90" w:rsidP="00ED3CEE">
      <w:pPr>
        <w:pStyle w:val="Heading1"/>
      </w:pPr>
      <w:r w:rsidRPr="00F6170E">
        <w:t>General Principles</w:t>
      </w:r>
    </w:p>
    <w:p w:rsidR="00212C90" w:rsidRPr="00F6170E" w:rsidRDefault="00212C90" w:rsidP="000A3458">
      <w:pPr>
        <w:pStyle w:val="BodyText"/>
      </w:pPr>
      <w:r w:rsidRPr="00F6170E">
        <w:t>To develop the vision for the future delivery of VTS in the next 10 – 20 years, a number of steps have been identified and could provide the outline for the VTS Strategy paper (Annex B).</w:t>
      </w:r>
    </w:p>
    <w:p w:rsidR="00212C90" w:rsidRPr="00F6170E" w:rsidRDefault="00212C90" w:rsidP="00311F12">
      <w:pPr>
        <w:pStyle w:val="BodyText"/>
      </w:pPr>
      <w:r w:rsidRPr="00F6170E">
        <w:t xml:space="preserve">It is proposed that in developing the IALA Strategy on VTS the following principles should be applied in drafting a VTS Strategy paper: </w:t>
      </w:r>
    </w:p>
    <w:p w:rsidR="00212C90" w:rsidRPr="00F6170E" w:rsidRDefault="00212C90" w:rsidP="00077B57">
      <w:pPr>
        <w:pStyle w:val="Bullet1"/>
        <w:rPr>
          <w:lang w:val="en-GB"/>
        </w:rPr>
      </w:pPr>
      <w:r w:rsidRPr="00F6170E">
        <w:rPr>
          <w:lang w:val="en-GB"/>
        </w:rPr>
        <w:t>establish a mission statement for VTS based on IALA’s mission statement;</w:t>
      </w:r>
    </w:p>
    <w:p w:rsidR="00212C90" w:rsidRPr="00111B31" w:rsidRDefault="00212C90" w:rsidP="00311F12">
      <w:pPr>
        <w:pStyle w:val="Bullet1"/>
        <w:rPr>
          <w:lang w:val="en-GB"/>
        </w:rPr>
      </w:pPr>
      <w:r w:rsidRPr="00111B31">
        <w:rPr>
          <w:lang w:val="en-GB"/>
        </w:rPr>
        <w:t xml:space="preserve">establish a vision on the future delivery of VTS consistent with IALA’s VTS/overall mission statement; </w:t>
      </w:r>
    </w:p>
    <w:p w:rsidR="00212C90" w:rsidRDefault="00212C90" w:rsidP="00D35330">
      <w:pPr>
        <w:pStyle w:val="Bullet1"/>
        <w:rPr>
          <w:lang w:val="en-GB"/>
        </w:rPr>
      </w:pPr>
      <w:r>
        <w:rPr>
          <w:lang w:val="en-GB"/>
        </w:rPr>
        <w:t>establish and define the goals to achieve the vision;</w:t>
      </w:r>
    </w:p>
    <w:p w:rsidR="00212C90" w:rsidRPr="00F6170E" w:rsidRDefault="00212C90" w:rsidP="00AF728C">
      <w:pPr>
        <w:pStyle w:val="Bullet1"/>
        <w:rPr>
          <w:lang w:val="en-GB"/>
        </w:rPr>
      </w:pPr>
      <w:r>
        <w:rPr>
          <w:lang w:val="en-GB"/>
        </w:rPr>
        <w:t xml:space="preserve">as the Strategy follows the vision identify the tasks to achieve the goals; </w:t>
      </w:r>
    </w:p>
    <w:p w:rsidR="00212C90" w:rsidRDefault="00212C90">
      <w:pPr>
        <w:pStyle w:val="Bullet1"/>
        <w:numPr>
          <w:ilvl w:val="1"/>
          <w:numId w:val="3"/>
          <w:ins w:id="2" w:author="Unknown"/>
        </w:numPr>
      </w:pPr>
      <w:r>
        <w:t xml:space="preserve">the </w:t>
      </w:r>
      <w:proofErr w:type="spellStart"/>
      <w:r>
        <w:t>Strategy</w:t>
      </w:r>
      <w:proofErr w:type="spellEnd"/>
      <w:r>
        <w:t xml:space="preserve"> </w:t>
      </w:r>
      <w:proofErr w:type="spellStart"/>
      <w:r>
        <w:t>will</w:t>
      </w:r>
      <w:proofErr w:type="spellEnd"/>
      <w:r>
        <w:t xml:space="preserve"> </w:t>
      </w:r>
      <w:r w:rsidRPr="00F6170E">
        <w:t>focus on “</w:t>
      </w:r>
      <w:proofErr w:type="spellStart"/>
      <w:r w:rsidRPr="00F6170E">
        <w:t>what</w:t>
      </w:r>
      <w:proofErr w:type="spellEnd"/>
      <w:r w:rsidRPr="00F6170E">
        <w:t xml:space="preserve"> </w:t>
      </w:r>
      <w:proofErr w:type="spellStart"/>
      <w:r w:rsidRPr="00F6170E">
        <w:t>does</w:t>
      </w:r>
      <w:proofErr w:type="spellEnd"/>
      <w:r w:rsidRPr="00F6170E">
        <w:t xml:space="preserve"> the maritime </w:t>
      </w:r>
      <w:proofErr w:type="spellStart"/>
      <w:r w:rsidRPr="00F6170E">
        <w:t>domain</w:t>
      </w:r>
      <w:proofErr w:type="spellEnd"/>
      <w:r w:rsidRPr="00F6170E">
        <w:t xml:space="preserve"> </w:t>
      </w:r>
      <w:proofErr w:type="spellStart"/>
      <w:r w:rsidRPr="00F6170E">
        <w:t>expects</w:t>
      </w:r>
      <w:proofErr w:type="spellEnd"/>
      <w:r w:rsidRPr="00F6170E">
        <w:t xml:space="preserve"> VTS to </w:t>
      </w:r>
      <w:proofErr w:type="spellStart"/>
      <w:r w:rsidRPr="00F6170E">
        <w:t>deliver</w:t>
      </w:r>
      <w:proofErr w:type="spellEnd"/>
      <w:r>
        <w:t xml:space="preserve"> and </w:t>
      </w:r>
      <w:proofErr w:type="spellStart"/>
      <w:r>
        <w:t>what</w:t>
      </w:r>
      <w:proofErr w:type="spellEnd"/>
      <w:r>
        <w:t xml:space="preserve"> </w:t>
      </w:r>
      <w:proofErr w:type="spellStart"/>
      <w:r>
        <w:t>does</w:t>
      </w:r>
      <w:proofErr w:type="spellEnd"/>
      <w:r>
        <w:t xml:space="preserve"> VTS </w:t>
      </w:r>
      <w:proofErr w:type="spellStart"/>
      <w:r>
        <w:t>deliver</w:t>
      </w:r>
      <w:proofErr w:type="spellEnd"/>
      <w:r>
        <w:t xml:space="preserve"> </w:t>
      </w:r>
      <w:proofErr w:type="spellStart"/>
      <w:r>
        <w:t>now</w:t>
      </w:r>
      <w:proofErr w:type="spellEnd"/>
      <w:r>
        <w:t>”;</w:t>
      </w:r>
    </w:p>
    <w:p w:rsidR="00212C90" w:rsidRPr="00F6170E" w:rsidRDefault="00212C90" w:rsidP="00077B57">
      <w:pPr>
        <w:pStyle w:val="Heading1"/>
      </w:pPr>
      <w:r w:rsidRPr="00F6170E">
        <w:lastRenderedPageBreak/>
        <w:t>Proposed Mission statement and policy objectives for VTS</w:t>
      </w:r>
    </w:p>
    <w:p w:rsidR="006023C2" w:rsidRDefault="006023C2" w:rsidP="00077B57">
      <w:pPr>
        <w:pStyle w:val="BodyText"/>
      </w:pPr>
    </w:p>
    <w:p w:rsidR="00212C90" w:rsidRPr="00F6170E" w:rsidRDefault="00212C90" w:rsidP="00077B57">
      <w:pPr>
        <w:pStyle w:val="BodyText"/>
      </w:pPr>
      <w:r w:rsidRPr="00F6170E">
        <w:t>IALA’s Constitution (Article 2) states:</w:t>
      </w:r>
    </w:p>
    <w:p w:rsidR="00212C90" w:rsidRPr="00F6170E" w:rsidRDefault="00212C90" w:rsidP="00077B57">
      <w:pPr>
        <w:spacing w:after="120"/>
        <w:ind w:left="567"/>
      </w:pPr>
      <w:r w:rsidRPr="00F6170E">
        <w:rPr>
          <w:i/>
          <w:iCs/>
        </w:rPr>
        <w:t>The aim of IALA is to foster the safe, economic and efficient movement of vessels, through improvement and harmonisation of aids to navigation worldwide and other appropriate means, for the benefit of the maritime community and the protection of the environment</w:t>
      </w:r>
      <w:r w:rsidRPr="00F6170E">
        <w:t>.</w:t>
      </w:r>
    </w:p>
    <w:p w:rsidR="00212C90" w:rsidRPr="00F6170E" w:rsidRDefault="00212C90" w:rsidP="00077B57">
      <w:pPr>
        <w:pStyle w:val="BodyText"/>
      </w:pPr>
      <w:r w:rsidRPr="00F6170E">
        <w:t>Based on this statement the following VTS Mission Statement is proposed:</w:t>
      </w:r>
    </w:p>
    <w:p w:rsidR="00212C90" w:rsidRDefault="00212C90" w:rsidP="00077B57">
      <w:pPr>
        <w:spacing w:after="120"/>
        <w:ind w:left="567"/>
      </w:pPr>
      <w:r w:rsidRPr="00F6170E">
        <w:rPr>
          <w:i/>
          <w:iCs/>
        </w:rPr>
        <w:t>“IALA’s mission for VTS is to foster t</w:t>
      </w:r>
      <w:r>
        <w:rPr>
          <w:i/>
          <w:iCs/>
        </w:rPr>
        <w:t xml:space="preserve">he safe, economic and efficient </w:t>
      </w:r>
      <w:r w:rsidRPr="00F6170E">
        <w:rPr>
          <w:i/>
          <w:iCs/>
        </w:rPr>
        <w:t>movement of vessels and the protection of the marine environment, through improvement and harmoni</w:t>
      </w:r>
      <w:r>
        <w:rPr>
          <w:i/>
          <w:iCs/>
        </w:rPr>
        <w:t>z</w:t>
      </w:r>
      <w:r w:rsidRPr="00F6170E">
        <w:rPr>
          <w:i/>
          <w:iCs/>
        </w:rPr>
        <w:t>ation of the delivery of VTS worldwide in a rapidly changing maritime environment, for the benefit of the maritime community and in support of other services</w:t>
      </w:r>
      <w:r w:rsidRPr="00F6170E">
        <w:t>.”</w:t>
      </w:r>
      <w:r>
        <w:t xml:space="preserve"> </w:t>
      </w:r>
    </w:p>
    <w:p w:rsidR="00212C90" w:rsidRPr="00F6170E" w:rsidRDefault="00212C90" w:rsidP="00066E55">
      <w:pPr>
        <w:pStyle w:val="Heading1"/>
      </w:pPr>
      <w:r w:rsidRPr="00F6170E">
        <w:t>Vision</w:t>
      </w:r>
    </w:p>
    <w:p w:rsidR="003A697E" w:rsidRPr="003A697E" w:rsidRDefault="00AD0FF8" w:rsidP="003A697E">
      <w:pPr>
        <w:numPr>
          <w:ins w:id="3" w:author="Unknown"/>
        </w:numPr>
        <w:jc w:val="center"/>
        <w:rPr>
          <w:b/>
        </w:rPr>
      </w:pPr>
      <w:r w:rsidRPr="003A697E">
        <w:rPr>
          <w:b/>
        </w:rPr>
        <w:t xml:space="preserve"> </w:t>
      </w:r>
    </w:p>
    <w:p w:rsidR="003A697E" w:rsidRPr="006023C2" w:rsidRDefault="003A697E" w:rsidP="003A697E">
      <w:pPr>
        <w:rPr>
          <w:b/>
        </w:rPr>
      </w:pPr>
    </w:p>
    <w:p w:rsidR="007B34CF" w:rsidRDefault="007B34CF" w:rsidP="00AD0FF8">
      <w:pPr>
        <w:spacing w:after="120"/>
        <w:jc w:val="both"/>
      </w:pPr>
      <w:r>
        <w:t>S</w:t>
      </w:r>
      <w:r w:rsidR="00440CEF" w:rsidRPr="004710D6">
        <w:t xml:space="preserve">ubstantial </w:t>
      </w:r>
      <w:r>
        <w:t xml:space="preserve">recent and future </w:t>
      </w:r>
      <w:r w:rsidR="00440CEF" w:rsidRPr="004710D6">
        <w:t>changes in the global shipping environment</w:t>
      </w:r>
      <w:r>
        <w:t xml:space="preserve"> have been identified</w:t>
      </w:r>
      <w:r w:rsidR="00440CEF" w:rsidRPr="004710D6">
        <w:t>, such as</w:t>
      </w:r>
      <w:r>
        <w:t>:</w:t>
      </w:r>
    </w:p>
    <w:p w:rsidR="007B34CF" w:rsidRDefault="00440CEF" w:rsidP="007B34CF">
      <w:pPr>
        <w:numPr>
          <w:ilvl w:val="0"/>
          <w:numId w:val="38"/>
        </w:numPr>
        <w:jc w:val="both"/>
      </w:pPr>
      <w:r w:rsidRPr="004710D6">
        <w:t>an increase i</w:t>
      </w:r>
      <w:r w:rsidR="007B34CF">
        <w:t>n the volume of vessel traffic;</w:t>
      </w:r>
    </w:p>
    <w:p w:rsidR="007B34CF" w:rsidRDefault="00440CEF" w:rsidP="007B34CF">
      <w:pPr>
        <w:numPr>
          <w:ilvl w:val="0"/>
          <w:numId w:val="38"/>
        </w:numPr>
        <w:jc w:val="both"/>
      </w:pPr>
      <w:r w:rsidRPr="004710D6">
        <w:t>increasing pressure on navigable waters</w:t>
      </w:r>
      <w:r>
        <w:t xml:space="preserve"> - especially in coastal waters, dense tra</w:t>
      </w:r>
      <w:r w:rsidR="007B34CF">
        <w:t xml:space="preserve">ffic areas and confined waters; </w:t>
      </w:r>
    </w:p>
    <w:p w:rsidR="007B34CF" w:rsidRDefault="00440CEF" w:rsidP="007B34CF">
      <w:pPr>
        <w:numPr>
          <w:ilvl w:val="0"/>
          <w:numId w:val="38"/>
        </w:numPr>
        <w:jc w:val="both"/>
      </w:pPr>
      <w:r w:rsidRPr="004710D6">
        <w:t>increasing dependency on interconnected global supply chains</w:t>
      </w:r>
      <w:r w:rsidR="007B34CF">
        <w:t xml:space="preserve"> -</w:t>
      </w:r>
      <w:r w:rsidRPr="004710D6">
        <w:t xml:space="preserve"> </w:t>
      </w:r>
      <w:r w:rsidR="00021361">
        <w:t>d</w:t>
      </w:r>
      <w:r w:rsidR="00021361" w:rsidRPr="004710D6">
        <w:t>ependencies that may easily be complicated by conflicts of interest or insufficient interoperability between the many stakeholders involved</w:t>
      </w:r>
      <w:r w:rsidR="00021361">
        <w:t xml:space="preserve"> -</w:t>
      </w:r>
      <w:r w:rsidR="00021361" w:rsidRPr="004710D6">
        <w:t xml:space="preserve"> </w:t>
      </w:r>
      <w:r w:rsidRPr="004710D6">
        <w:t>and</w:t>
      </w:r>
    </w:p>
    <w:p w:rsidR="007B34CF" w:rsidRDefault="00440CEF" w:rsidP="007B34CF">
      <w:pPr>
        <w:numPr>
          <w:ilvl w:val="0"/>
          <w:numId w:val="38"/>
        </w:numPr>
        <w:jc w:val="both"/>
      </w:pPr>
      <w:r w:rsidRPr="004710D6">
        <w:t>the rapid development and availability of modern</w:t>
      </w:r>
      <w:r w:rsidR="007B34CF">
        <w:t xml:space="preserve"> and more efficient technologie</w:t>
      </w:r>
      <w:r w:rsidR="00021361">
        <w:t>s;</w:t>
      </w:r>
    </w:p>
    <w:p w:rsidR="00D93DA1" w:rsidRDefault="00D93DA1" w:rsidP="00021361">
      <w:pPr>
        <w:jc w:val="both"/>
      </w:pPr>
    </w:p>
    <w:p w:rsidR="007B34CF" w:rsidRDefault="00440CEF" w:rsidP="00021361">
      <w:pPr>
        <w:jc w:val="both"/>
      </w:pPr>
      <w:r w:rsidRPr="004710D6">
        <w:t>Trends, such as globalization and the extensive use of new information and communication technologies have already provided opportunities for enhanced interaction and information sharing, not only between ships and shore-based authorities, but also with and between many other stakeholders in the maritime domain.</w:t>
      </w:r>
      <w:r w:rsidR="00021361">
        <w:t xml:space="preserve"> It is foreseen that due to the </w:t>
      </w:r>
      <w:r w:rsidR="00CC6C62">
        <w:t xml:space="preserve">increasing role </w:t>
      </w:r>
      <w:r w:rsidR="00021361">
        <w:t>of VTS and its capabilities</w:t>
      </w:r>
      <w:r w:rsidR="00CC6C62">
        <w:t xml:space="preserve"> for information management</w:t>
      </w:r>
      <w:r w:rsidR="00021361">
        <w:t xml:space="preserve">, given </w:t>
      </w:r>
      <w:r w:rsidRPr="004710D6">
        <w:t>the international nature of maritime transport</w:t>
      </w:r>
      <w:r w:rsidR="00021361">
        <w:t xml:space="preserve"> (</w:t>
      </w:r>
      <w:r w:rsidR="00021361">
        <w:rPr>
          <w:i/>
        </w:rPr>
        <w:t>boundaries do n</w:t>
      </w:r>
      <w:r w:rsidR="00021361" w:rsidRPr="00021361">
        <w:rPr>
          <w:i/>
        </w:rPr>
        <w:t>ot exist anymore</w:t>
      </w:r>
      <w:r w:rsidR="00021361">
        <w:t>)</w:t>
      </w:r>
      <w:r w:rsidRPr="004710D6">
        <w:t xml:space="preserve">, </w:t>
      </w:r>
      <w:r w:rsidR="007B34CF">
        <w:t>it is foreseen that:</w:t>
      </w:r>
    </w:p>
    <w:p w:rsidR="00884624" w:rsidRPr="00884624" w:rsidRDefault="00884624" w:rsidP="00AD0FF8">
      <w:pPr>
        <w:jc w:val="center"/>
        <w:rPr>
          <w:b/>
          <w:highlight w:val="yellow"/>
        </w:rPr>
      </w:pPr>
    </w:p>
    <w:p w:rsidR="0037416E" w:rsidRDefault="0037416E" w:rsidP="00884624">
      <w:pPr>
        <w:jc w:val="center"/>
        <w:rPr>
          <w:b/>
        </w:rPr>
      </w:pPr>
      <w:r>
        <w:rPr>
          <w:b/>
        </w:rPr>
        <w:t xml:space="preserve">“Future VTS services will be adopted </w:t>
      </w:r>
      <w:r w:rsidR="00D53054">
        <w:rPr>
          <w:b/>
        </w:rPr>
        <w:t>from</w:t>
      </w:r>
      <w:r w:rsidR="00D93DA1">
        <w:rPr>
          <w:b/>
        </w:rPr>
        <w:t xml:space="preserve"> </w:t>
      </w:r>
      <w:r>
        <w:rPr>
          <w:b/>
        </w:rPr>
        <w:t xml:space="preserve">berth to berth to </w:t>
      </w:r>
      <w:proofErr w:type="gramStart"/>
      <w:r>
        <w:rPr>
          <w:b/>
        </w:rPr>
        <w:t>facilitate  safe</w:t>
      </w:r>
      <w:proofErr w:type="gramEnd"/>
      <w:r>
        <w:rPr>
          <w:b/>
        </w:rPr>
        <w:t>, efficient and economic movement of vessels and protection of the marine environment in a changing maritime domain”</w:t>
      </w:r>
    </w:p>
    <w:p w:rsidR="00884624" w:rsidRDefault="00884624" w:rsidP="00AD0FF8">
      <w:pPr>
        <w:jc w:val="both"/>
        <w:rPr>
          <w:b/>
        </w:rPr>
      </w:pPr>
    </w:p>
    <w:p w:rsidR="00CA4126" w:rsidRDefault="00CA4126" w:rsidP="00F17F0E">
      <w:pPr>
        <w:spacing w:after="120"/>
        <w:jc w:val="both"/>
      </w:pPr>
      <w:r>
        <w:t xml:space="preserve">Based on the above it is expected that the current tasks and traffic management functionalities of VTS, as reflected </w:t>
      </w:r>
      <w:proofErr w:type="gramStart"/>
      <w:r>
        <w:t>in  IMO</w:t>
      </w:r>
      <w:proofErr w:type="gramEnd"/>
      <w:r>
        <w:t xml:space="preserve"> Resolution A.857(20) and in various IALA Guidelines and Recommendations, will extend and be executed </w:t>
      </w:r>
      <w:r w:rsidR="00CF1F6A">
        <w:t>in an increasing innovative mann</w:t>
      </w:r>
      <w:r>
        <w:t xml:space="preserve">er responding to changing user needs. </w:t>
      </w:r>
    </w:p>
    <w:p w:rsidR="00F17F0E" w:rsidRDefault="00F17F0E" w:rsidP="00F17F0E">
      <w:pPr>
        <w:numPr>
          <w:ins w:id="4" w:author="DEckhoff" w:date="2013-09-17T08:23:00Z"/>
        </w:numPr>
        <w:spacing w:after="120"/>
        <w:jc w:val="both"/>
      </w:pPr>
      <w:r w:rsidRPr="003A697E">
        <w:t>IALA is the most important international organisation providing guidance on how to organize marine traffic. VTS i</w:t>
      </w:r>
      <w:r>
        <w:t>s</w:t>
      </w:r>
      <w:r w:rsidRPr="003A697E">
        <w:t xml:space="preserve"> recognized as one of the most important instruments for </w:t>
      </w:r>
      <w:r w:rsidRPr="003A697E">
        <w:lastRenderedPageBreak/>
        <w:t xml:space="preserve">organizing and monitoring marine traffic in all types of areas. Therefore it is IALA’s role </w:t>
      </w:r>
      <w:r>
        <w:t xml:space="preserve">to continue the development of </w:t>
      </w:r>
      <w:r w:rsidRPr="003A697E">
        <w:t>all relevant aspects of future VTS, such as organizational, administrative, operational, personnel, training and technical issues.</w:t>
      </w:r>
    </w:p>
    <w:p w:rsidR="00C62CCA" w:rsidRDefault="00C62CCA" w:rsidP="00F17F0E">
      <w:pPr>
        <w:spacing w:after="120"/>
        <w:jc w:val="both"/>
      </w:pPr>
    </w:p>
    <w:p w:rsidR="00C62CCA" w:rsidRDefault="006C3715" w:rsidP="006C3715">
      <w:pPr>
        <w:pStyle w:val="Heading1"/>
        <w:numPr>
          <w:ilvl w:val="0"/>
          <w:numId w:val="0"/>
        </w:numPr>
        <w:tabs>
          <w:tab w:val="left" w:pos="3828"/>
        </w:tabs>
      </w:pPr>
      <w:r>
        <w:t>6</w:t>
      </w:r>
      <w:r>
        <w:tab/>
      </w:r>
      <w:r w:rsidR="00212C90">
        <w:t>Goal</w:t>
      </w:r>
      <w:r w:rsidR="00C62CCA">
        <w:t>s f</w:t>
      </w:r>
      <w:r w:rsidR="00212C90">
        <w:t xml:space="preserve">or VTS </w:t>
      </w:r>
    </w:p>
    <w:p w:rsidR="00792FB8" w:rsidRPr="00773B1F" w:rsidRDefault="00792FB8" w:rsidP="00177309">
      <w:pPr>
        <w:pStyle w:val="Heading1"/>
        <w:numPr>
          <w:ilvl w:val="0"/>
          <w:numId w:val="0"/>
        </w:numPr>
        <w:tabs>
          <w:tab w:val="left" w:pos="3828"/>
        </w:tabs>
        <w:spacing w:before="0" w:after="0"/>
        <w:ind w:left="720"/>
        <w:rPr>
          <w:rFonts w:ascii="Arial" w:hAnsi="Arial" w:cs="Arial"/>
          <w:b w:val="0"/>
          <w:sz w:val="22"/>
          <w:szCs w:val="22"/>
          <w:lang w:val="en-US"/>
        </w:rPr>
      </w:pPr>
    </w:p>
    <w:p w:rsidR="00177309" w:rsidRPr="00731D87" w:rsidRDefault="0088321A" w:rsidP="00177309">
      <w:pPr>
        <w:pStyle w:val="ListParagraph"/>
        <w:numPr>
          <w:ilvl w:val="0"/>
          <w:numId w:val="45"/>
        </w:numPr>
        <w:rPr>
          <w:rFonts w:ascii="Arial" w:hAnsi="Arial" w:cs="Arial"/>
          <w:lang w:val="en-US" w:eastAsia="de-DE"/>
        </w:rPr>
      </w:pPr>
      <w:r w:rsidRPr="00731D87">
        <w:rPr>
          <w:rFonts w:ascii="Arial" w:hAnsi="Arial" w:cs="Arial"/>
          <w:lang w:val="en-GB"/>
        </w:rPr>
        <w:t xml:space="preserve">To promote </w:t>
      </w:r>
      <w:r w:rsidR="00177309" w:rsidRPr="00731D87">
        <w:rPr>
          <w:rFonts w:ascii="Arial" w:hAnsi="Arial" w:cs="Arial"/>
          <w:lang w:val="en-GB"/>
        </w:rPr>
        <w:t xml:space="preserve">the worldwide use of </w:t>
      </w:r>
      <w:r w:rsidRPr="00731D87">
        <w:rPr>
          <w:rFonts w:ascii="Arial" w:hAnsi="Arial" w:cs="Arial"/>
          <w:lang w:val="en-GB"/>
        </w:rPr>
        <w:t>t</w:t>
      </w:r>
      <w:r w:rsidR="00212C90" w:rsidRPr="00731D87">
        <w:rPr>
          <w:rFonts w:ascii="Arial" w:hAnsi="Arial" w:cs="Arial"/>
        </w:rPr>
        <w:t xml:space="preserve">he </w:t>
      </w:r>
      <w:proofErr w:type="gramStart"/>
      <w:r w:rsidR="00212C90" w:rsidRPr="00731D87">
        <w:rPr>
          <w:rFonts w:ascii="Arial" w:hAnsi="Arial" w:cs="Arial"/>
        </w:rPr>
        <w:t>full</w:t>
      </w:r>
      <w:r w:rsidR="00212C90" w:rsidRPr="00731D87">
        <w:rPr>
          <w:rFonts w:ascii="Arial" w:hAnsi="Arial" w:cs="Arial"/>
          <w:i/>
        </w:rPr>
        <w:t xml:space="preserve"> </w:t>
      </w:r>
      <w:r w:rsidR="00177309" w:rsidRPr="00731D87">
        <w:rPr>
          <w:rFonts w:ascii="Arial" w:hAnsi="Arial" w:cs="Arial"/>
          <w:i/>
        </w:rPr>
        <w:t xml:space="preserve"> </w:t>
      </w:r>
      <w:r w:rsidR="00212C90" w:rsidRPr="00731D87">
        <w:rPr>
          <w:rFonts w:ascii="Arial" w:hAnsi="Arial" w:cs="Arial"/>
        </w:rPr>
        <w:t>potential</w:t>
      </w:r>
      <w:proofErr w:type="gramEnd"/>
      <w:r w:rsidR="00212C90" w:rsidRPr="00731D87">
        <w:rPr>
          <w:rFonts w:ascii="Arial" w:hAnsi="Arial" w:cs="Arial"/>
        </w:rPr>
        <w:t xml:space="preserve"> of VTS </w:t>
      </w:r>
      <w:r w:rsidR="00177309" w:rsidRPr="00731D87">
        <w:rPr>
          <w:rFonts w:ascii="Arial" w:hAnsi="Arial" w:cs="Arial"/>
          <w:lang w:val="en-US"/>
        </w:rPr>
        <w:t xml:space="preserve">to meet the new challenges and </w:t>
      </w:r>
      <w:r w:rsidR="00183739" w:rsidRPr="00731D87">
        <w:rPr>
          <w:rFonts w:ascii="Arial" w:hAnsi="Arial" w:cs="Arial"/>
          <w:lang w:val="en-US"/>
        </w:rPr>
        <w:t>developments</w:t>
      </w:r>
      <w:r w:rsidR="00177309" w:rsidRPr="00731D87">
        <w:rPr>
          <w:rFonts w:ascii="Arial" w:hAnsi="Arial" w:cs="Arial"/>
          <w:lang w:val="en-US"/>
        </w:rPr>
        <w:t xml:space="preserve"> in the </w:t>
      </w:r>
      <w:r w:rsidR="00664AFC" w:rsidRPr="00731D87">
        <w:rPr>
          <w:rFonts w:ascii="Arial" w:hAnsi="Arial" w:cs="Arial"/>
          <w:lang w:val="en-US"/>
        </w:rPr>
        <w:t>concept of a Sustainable Maritime Transportation System.</w:t>
      </w:r>
      <w:r w:rsidR="00C61EE9" w:rsidRPr="00731D87">
        <w:rPr>
          <w:rStyle w:val="FootnoteReference"/>
          <w:rFonts w:ascii="Arial" w:hAnsi="Arial"/>
          <w:lang w:val="en-US"/>
        </w:rPr>
        <w:footnoteReference w:id="1"/>
      </w:r>
      <w:r w:rsidR="00177309" w:rsidRPr="00731D87">
        <w:rPr>
          <w:rFonts w:ascii="Arial" w:hAnsi="Arial" w:cs="Arial"/>
          <w:lang w:val="en-US" w:eastAsia="de-DE"/>
        </w:rPr>
        <w:t xml:space="preserve"> </w:t>
      </w:r>
    </w:p>
    <w:p w:rsidR="00177309" w:rsidRPr="00DF39ED" w:rsidRDefault="00177309" w:rsidP="00177309">
      <w:pPr>
        <w:pStyle w:val="ListParagraph"/>
        <w:numPr>
          <w:ilvl w:val="0"/>
          <w:numId w:val="45"/>
        </w:numPr>
        <w:rPr>
          <w:rFonts w:ascii="Arial" w:hAnsi="Arial" w:cs="Arial"/>
          <w:lang w:val="en-US" w:eastAsia="de-DE"/>
        </w:rPr>
      </w:pPr>
      <w:r w:rsidRPr="00DF39ED">
        <w:rPr>
          <w:rFonts w:ascii="Arial" w:hAnsi="Arial" w:cs="Arial"/>
          <w:lang w:val="en-US" w:eastAsia="de-DE"/>
        </w:rPr>
        <w:t>Harmonized and coordinated delivery of VTS  from berth to berth</w:t>
      </w:r>
      <w:r w:rsidRPr="00DF39ED">
        <w:rPr>
          <w:rFonts w:ascii="Arial" w:hAnsi="Arial" w:cs="Arial"/>
          <w:bCs/>
          <w:lang w:val="en-US"/>
        </w:rPr>
        <w:t>:</w:t>
      </w:r>
    </w:p>
    <w:p w:rsidR="00177309" w:rsidRPr="00DF39ED" w:rsidRDefault="00177309" w:rsidP="00177309">
      <w:pPr>
        <w:pStyle w:val="ListParagraph"/>
        <w:numPr>
          <w:ilvl w:val="1"/>
          <w:numId w:val="45"/>
        </w:numPr>
        <w:rPr>
          <w:rFonts w:ascii="Arial" w:hAnsi="Arial" w:cs="Arial"/>
          <w:lang w:val="en-US" w:eastAsia="de-DE"/>
        </w:rPr>
      </w:pPr>
      <w:r w:rsidRPr="00DF39ED">
        <w:rPr>
          <w:rFonts w:ascii="Arial" w:hAnsi="Arial" w:cs="Arial"/>
          <w:bCs/>
          <w:lang w:val="en-US"/>
        </w:rPr>
        <w:t>To foster</w:t>
      </w:r>
      <w:r w:rsidRPr="00DF39ED">
        <w:rPr>
          <w:rFonts w:ascii="Arial" w:hAnsi="Arial" w:cs="Arial"/>
          <w:lang w:val="en-US"/>
        </w:rPr>
        <w:t xml:space="preserve"> exten</w:t>
      </w:r>
      <w:r w:rsidRPr="00DF39ED">
        <w:rPr>
          <w:rFonts w:ascii="Arial" w:hAnsi="Arial" w:cs="Arial"/>
          <w:bCs/>
          <w:lang w:val="en-US"/>
        </w:rPr>
        <w:t>sion of</w:t>
      </w:r>
      <w:r w:rsidRPr="00DF39ED">
        <w:rPr>
          <w:rFonts w:ascii="Arial" w:hAnsi="Arial" w:cs="Arial"/>
          <w:lang w:val="en-US"/>
        </w:rPr>
        <w:t xml:space="preserve"> VTS beyond its current limits, noting increasing co-operation between competent authorities</w:t>
      </w:r>
    </w:p>
    <w:p w:rsidR="00177309" w:rsidRPr="00DF39ED" w:rsidRDefault="00177309" w:rsidP="00177309">
      <w:pPr>
        <w:pStyle w:val="ListParagraph"/>
        <w:numPr>
          <w:ilvl w:val="1"/>
          <w:numId w:val="45"/>
        </w:numPr>
        <w:rPr>
          <w:rFonts w:ascii="Arial" w:hAnsi="Arial" w:cs="Arial"/>
          <w:lang w:val="en-US" w:eastAsia="de-DE"/>
        </w:rPr>
      </w:pPr>
      <w:r w:rsidRPr="00DF39ED">
        <w:rPr>
          <w:rFonts w:ascii="Arial" w:hAnsi="Arial" w:cs="Arial"/>
          <w:lang w:val="en-US" w:eastAsia="de-DE"/>
        </w:rPr>
        <w:t>To es</w:t>
      </w:r>
      <w:r w:rsidR="00DF39ED" w:rsidRPr="00DF39ED">
        <w:rPr>
          <w:rFonts w:ascii="Arial" w:hAnsi="Arial" w:cs="Arial"/>
          <w:lang w:val="en-US" w:eastAsia="de-DE"/>
        </w:rPr>
        <w:t>t</w:t>
      </w:r>
      <w:r w:rsidRPr="00DF39ED">
        <w:rPr>
          <w:rFonts w:ascii="Arial" w:hAnsi="Arial" w:cs="Arial"/>
          <w:lang w:val="en-US" w:eastAsia="de-DE"/>
        </w:rPr>
        <w:t xml:space="preserve">ablish inter-VTS </w:t>
      </w:r>
      <w:r w:rsidR="00DF39ED" w:rsidRPr="00DF39ED">
        <w:rPr>
          <w:rFonts w:ascii="Arial" w:hAnsi="Arial" w:cs="Arial"/>
          <w:lang w:val="en-US" w:eastAsia="de-DE"/>
        </w:rPr>
        <w:t>data and information exchange</w:t>
      </w:r>
    </w:p>
    <w:p w:rsidR="00DF39ED" w:rsidRPr="00DF39ED" w:rsidRDefault="00CD05CE" w:rsidP="00177309">
      <w:pPr>
        <w:pStyle w:val="ListParagraph"/>
        <w:numPr>
          <w:ilvl w:val="1"/>
          <w:numId w:val="45"/>
        </w:numPr>
        <w:rPr>
          <w:rFonts w:ascii="Arial" w:hAnsi="Arial" w:cs="Arial"/>
          <w:lang w:val="en-US" w:eastAsia="de-DE"/>
        </w:rPr>
      </w:pPr>
      <w:r>
        <w:rPr>
          <w:rFonts w:ascii="Arial" w:hAnsi="Arial" w:cs="Arial"/>
          <w:lang w:val="en-US" w:eastAsia="de-DE"/>
        </w:rPr>
        <w:t>To support</w:t>
      </w:r>
      <w:r w:rsidR="00DF39ED" w:rsidRPr="00DF39ED">
        <w:rPr>
          <w:rFonts w:ascii="Arial" w:hAnsi="Arial" w:cs="Arial"/>
          <w:lang w:val="en-US" w:eastAsia="de-DE"/>
        </w:rPr>
        <w:t xml:space="preserve"> </w:t>
      </w:r>
      <w:r w:rsidR="00177309" w:rsidRPr="00DF39ED">
        <w:rPr>
          <w:rFonts w:ascii="Arial" w:hAnsi="Arial" w:cs="Arial"/>
          <w:lang w:val="en-US" w:eastAsia="de-DE"/>
        </w:rPr>
        <w:t xml:space="preserve">multiple allied </w:t>
      </w:r>
      <w:r w:rsidR="00DF39ED" w:rsidRPr="00DF39ED">
        <w:rPr>
          <w:rFonts w:ascii="Arial" w:hAnsi="Arial" w:cs="Arial"/>
          <w:lang w:val="en-US" w:eastAsia="de-DE"/>
        </w:rPr>
        <w:t xml:space="preserve">and other </w:t>
      </w:r>
      <w:r w:rsidR="00177309" w:rsidRPr="00DF39ED">
        <w:rPr>
          <w:rFonts w:ascii="Arial" w:hAnsi="Arial" w:cs="Arial"/>
          <w:lang w:val="en-US" w:eastAsia="de-DE"/>
        </w:rPr>
        <w:t>services</w:t>
      </w:r>
      <w:r w:rsidR="00DF39ED" w:rsidRPr="00DF39ED">
        <w:rPr>
          <w:rFonts w:ascii="Arial" w:hAnsi="Arial" w:cs="Arial"/>
        </w:rPr>
        <w:t xml:space="preserve"> </w:t>
      </w:r>
    </w:p>
    <w:p w:rsidR="00212C90" w:rsidRPr="00DF39ED" w:rsidRDefault="00DF39ED" w:rsidP="00DF39ED">
      <w:pPr>
        <w:pStyle w:val="ListParagraph"/>
        <w:numPr>
          <w:ilvl w:val="1"/>
          <w:numId w:val="45"/>
        </w:numPr>
        <w:spacing w:after="0"/>
        <w:rPr>
          <w:rFonts w:ascii="Arial" w:hAnsi="Arial" w:cs="Arial"/>
          <w:lang w:val="en-US" w:eastAsia="de-DE"/>
        </w:rPr>
      </w:pPr>
      <w:r w:rsidRPr="00DF39ED">
        <w:rPr>
          <w:rFonts w:ascii="Arial" w:hAnsi="Arial" w:cs="Arial"/>
        </w:rPr>
        <w:t>To establish stand-alone communication procedures for VTS to facilitate clear and unambiguous transfer of information</w:t>
      </w:r>
    </w:p>
    <w:p w:rsidR="000A05D5" w:rsidRDefault="0088321A" w:rsidP="00DF39ED">
      <w:pPr>
        <w:pStyle w:val="Heading2"/>
        <w:numPr>
          <w:ilvl w:val="0"/>
          <w:numId w:val="45"/>
        </w:numPr>
        <w:tabs>
          <w:tab w:val="left" w:pos="3828"/>
        </w:tabs>
        <w:spacing w:before="0" w:after="0" w:line="276" w:lineRule="auto"/>
        <w:jc w:val="left"/>
        <w:rPr>
          <w:rFonts w:ascii="Arial" w:hAnsi="Arial" w:cs="Arial"/>
          <w:b w:val="0"/>
          <w:bCs w:val="0"/>
          <w:i w:val="0"/>
          <w:sz w:val="22"/>
          <w:szCs w:val="22"/>
          <w:lang w:val="en-US"/>
        </w:rPr>
      </w:pPr>
      <w:r w:rsidRPr="00DF39ED">
        <w:rPr>
          <w:rFonts w:ascii="Arial" w:hAnsi="Arial" w:cs="Arial"/>
          <w:b w:val="0"/>
          <w:bCs w:val="0"/>
          <w:i w:val="0"/>
          <w:sz w:val="22"/>
          <w:szCs w:val="22"/>
          <w:lang w:val="en-US"/>
        </w:rPr>
        <w:t xml:space="preserve">To implement </w:t>
      </w:r>
      <w:r w:rsidR="00212C90" w:rsidRPr="00DF39ED">
        <w:rPr>
          <w:rFonts w:ascii="Arial" w:hAnsi="Arial" w:cs="Arial"/>
          <w:b w:val="0"/>
          <w:bCs w:val="0"/>
          <w:i w:val="0"/>
          <w:sz w:val="22"/>
          <w:szCs w:val="22"/>
          <w:lang w:val="en-US"/>
        </w:rPr>
        <w:t>mandatory training</w:t>
      </w:r>
      <w:r w:rsidR="003B62D1">
        <w:rPr>
          <w:rFonts w:ascii="Arial" w:hAnsi="Arial" w:cs="Arial"/>
          <w:b w:val="0"/>
          <w:bCs w:val="0"/>
          <w:i w:val="0"/>
          <w:sz w:val="22"/>
          <w:szCs w:val="22"/>
          <w:lang w:val="en-US"/>
        </w:rPr>
        <w:t xml:space="preserve"> and certification</w:t>
      </w:r>
      <w:r w:rsidR="00212C90" w:rsidRPr="00DF39ED">
        <w:rPr>
          <w:rFonts w:ascii="Arial" w:hAnsi="Arial" w:cs="Arial"/>
          <w:b w:val="0"/>
          <w:bCs w:val="0"/>
          <w:i w:val="0"/>
          <w:sz w:val="22"/>
          <w:szCs w:val="22"/>
          <w:lang w:val="en-US"/>
        </w:rPr>
        <w:t xml:space="preserve"> for VTS operators in order to </w:t>
      </w:r>
      <w:r w:rsidR="00792FB8" w:rsidRPr="00DF39ED">
        <w:rPr>
          <w:rFonts w:ascii="Arial" w:hAnsi="Arial" w:cs="Arial"/>
          <w:b w:val="0"/>
          <w:bCs w:val="0"/>
          <w:i w:val="0"/>
          <w:sz w:val="22"/>
          <w:szCs w:val="22"/>
          <w:lang w:val="en-US"/>
        </w:rPr>
        <w:t>ensure a consistent and harmoniz</w:t>
      </w:r>
      <w:r w:rsidR="00212C90" w:rsidRPr="00DF39ED">
        <w:rPr>
          <w:rFonts w:ascii="Arial" w:hAnsi="Arial" w:cs="Arial"/>
          <w:b w:val="0"/>
          <w:bCs w:val="0"/>
          <w:i w:val="0"/>
          <w:sz w:val="22"/>
          <w:szCs w:val="22"/>
          <w:lang w:val="en-US"/>
        </w:rPr>
        <w:t>ed delivery of VTS worldwide.</w:t>
      </w:r>
    </w:p>
    <w:p w:rsidR="00CD05CE" w:rsidRPr="00731D87" w:rsidRDefault="00CD05CE" w:rsidP="00CD05CE">
      <w:pPr>
        <w:numPr>
          <w:ilvl w:val="0"/>
          <w:numId w:val="45"/>
        </w:numPr>
      </w:pPr>
      <w:r w:rsidRPr="00731D87">
        <w:t>Worldwide management of vessel traffic in a harmonized, transparent and uniform manner;</w:t>
      </w:r>
    </w:p>
    <w:p w:rsidR="00CD05CE" w:rsidRPr="00731D87" w:rsidRDefault="00CD05CE" w:rsidP="00806F49">
      <w:pPr>
        <w:numPr>
          <w:ilvl w:val="1"/>
          <w:numId w:val="45"/>
        </w:numPr>
      </w:pPr>
      <w:r w:rsidRPr="00731D87">
        <w:t>Co-operative decision-making in matters concerning maritime safety</w:t>
      </w:r>
    </w:p>
    <w:p w:rsidR="00934006" w:rsidRPr="00731D87" w:rsidRDefault="00934006" w:rsidP="00806F49">
      <w:pPr>
        <w:numPr>
          <w:ilvl w:val="1"/>
          <w:numId w:val="45"/>
        </w:numPr>
      </w:pPr>
      <w:r w:rsidRPr="00731D87">
        <w:t>In support of TOS harmonized planning and risk assessment instruments should be in place at VTS worldwide.</w:t>
      </w:r>
    </w:p>
    <w:p w:rsidR="00806F49" w:rsidRPr="00731D87" w:rsidRDefault="00934006" w:rsidP="00806F49">
      <w:pPr>
        <w:numPr>
          <w:ilvl w:val="1"/>
          <w:numId w:val="45"/>
        </w:numPr>
      </w:pPr>
      <w:r w:rsidRPr="00731D87">
        <w:t>Harmo</w:t>
      </w:r>
      <w:r w:rsidR="00810CDD" w:rsidRPr="00731D87">
        <w:t>niz</w:t>
      </w:r>
      <w:r w:rsidRPr="00731D87">
        <w:t>ed validation and certification instruments for VTS worldwide should be in place</w:t>
      </w:r>
      <w:r w:rsidR="00806F49" w:rsidRPr="00731D87">
        <w:t xml:space="preserve"> </w:t>
      </w:r>
    </w:p>
    <w:p w:rsidR="00731D87" w:rsidRPr="00731D87" w:rsidRDefault="00806F49" w:rsidP="00731D87">
      <w:pPr>
        <w:numPr>
          <w:ilvl w:val="1"/>
          <w:numId w:val="45"/>
        </w:numPr>
        <w:rPr>
          <w:lang w:eastAsia="de-DE"/>
        </w:rPr>
      </w:pPr>
      <w:r w:rsidRPr="00731D87">
        <w:t>VTS systems, equipment and applications should comply worldwide with the harmonized technical provisions of the Maritime Services Portfolios as developed within the e-Navigation concept</w:t>
      </w:r>
    </w:p>
    <w:p w:rsidR="00934006" w:rsidRPr="00731D87" w:rsidRDefault="00731D87" w:rsidP="00731D87">
      <w:pPr>
        <w:numPr>
          <w:ilvl w:val="1"/>
          <w:numId w:val="45"/>
        </w:numPr>
        <w:rPr>
          <w:lang w:eastAsia="de-DE"/>
        </w:rPr>
      </w:pPr>
      <w:r w:rsidRPr="00731D87">
        <w:t>The provision of services by VTS shall be delivered in a strategic, tactical and operational level</w:t>
      </w:r>
    </w:p>
    <w:p w:rsidR="00D551A4" w:rsidRPr="00731D87" w:rsidRDefault="00D551A4" w:rsidP="00CD05CE">
      <w:pPr>
        <w:numPr>
          <w:ilvl w:val="0"/>
          <w:numId w:val="45"/>
        </w:numPr>
      </w:pPr>
      <w:r w:rsidRPr="00731D87">
        <w:t xml:space="preserve">All the legal aspects regarding to data and </w:t>
      </w:r>
      <w:r w:rsidR="00183739" w:rsidRPr="00731D87">
        <w:t xml:space="preserve">information management for VTS should be </w:t>
      </w:r>
      <w:proofErr w:type="spellStart"/>
      <w:r w:rsidR="00183739" w:rsidRPr="00731D87">
        <w:t>resolved</w:t>
      </w:r>
      <w:r w:rsidR="00737DE8">
        <w:t>m</w:t>
      </w:r>
      <w:proofErr w:type="spellEnd"/>
    </w:p>
    <w:p w:rsidR="00183739" w:rsidRPr="00731D87" w:rsidRDefault="00183739" w:rsidP="00CD05CE">
      <w:pPr>
        <w:numPr>
          <w:ilvl w:val="0"/>
          <w:numId w:val="45"/>
        </w:numPr>
      </w:pPr>
      <w:r w:rsidRPr="00731D87">
        <w:t>All the responsibilities for VTS authorities and VTSO which may be affected by t</w:t>
      </w:r>
      <w:r w:rsidRPr="00731D87">
        <w:rPr>
          <w:lang w:val="en-US"/>
        </w:rPr>
        <w:t xml:space="preserve">he </w:t>
      </w:r>
      <w:proofErr w:type="spellStart"/>
      <w:r w:rsidRPr="00731D87">
        <w:rPr>
          <w:lang w:val="en-US"/>
        </w:rPr>
        <w:t>new</w:t>
      </w:r>
      <w:proofErr w:type="spellEnd"/>
      <w:r w:rsidRPr="00731D87">
        <w:rPr>
          <w:lang w:val="en-US"/>
        </w:rPr>
        <w:t xml:space="preserve"> challenges and developments in the concept of a Sustainable Maritime Transportation System should be defined and regulated in a transparent manner</w:t>
      </w:r>
    </w:p>
    <w:p w:rsidR="00806F49" w:rsidRPr="00731D87" w:rsidRDefault="00806F49" w:rsidP="00806F49">
      <w:pPr>
        <w:numPr>
          <w:ilvl w:val="0"/>
          <w:numId w:val="45"/>
        </w:numPr>
      </w:pPr>
      <w:r w:rsidRPr="00731D87">
        <w:t xml:space="preserve">Increased awareness among mariners concerning the delivery of services by VTS </w:t>
      </w:r>
    </w:p>
    <w:p w:rsidR="00806F49" w:rsidRPr="00731D87" w:rsidRDefault="00806F49" w:rsidP="00806F49">
      <w:pPr>
        <w:numPr>
          <w:ilvl w:val="0"/>
          <w:numId w:val="45"/>
        </w:numPr>
      </w:pPr>
      <w:r w:rsidRPr="00731D87">
        <w:t xml:space="preserve">Regulatory provisions should be in place for the extension and/or modification of present and new services, such as VTS beyond territorial waters, dynamic route advice and other services developed to support the </w:t>
      </w:r>
      <w:r w:rsidR="00C61EE9" w:rsidRPr="00731D87">
        <w:t>Sustainable Maritime Transportation System where appropriate.</w:t>
      </w:r>
    </w:p>
    <w:p w:rsidR="00731D87" w:rsidRPr="00CD05CE" w:rsidRDefault="00731D87" w:rsidP="00731D87">
      <w:pPr>
        <w:ind w:left="360"/>
        <w:rPr>
          <w:lang w:eastAsia="de-DE"/>
        </w:rPr>
      </w:pPr>
    </w:p>
    <w:p w:rsidR="00177309" w:rsidRDefault="00731D87" w:rsidP="00177309">
      <w:pPr>
        <w:rPr>
          <w:highlight w:val="yellow"/>
          <w:lang w:val="en-US" w:eastAsia="de-DE"/>
        </w:rPr>
      </w:pPr>
      <w:r>
        <w:rPr>
          <w:highlight w:val="yellow"/>
          <w:lang w:val="en-US" w:eastAsia="de-DE"/>
        </w:rPr>
        <w:t>[</w:t>
      </w:r>
      <w:proofErr w:type="gramStart"/>
      <w:r>
        <w:rPr>
          <w:highlight w:val="yellow"/>
          <w:lang w:val="en-US" w:eastAsia="de-DE"/>
        </w:rPr>
        <w:t>to</w:t>
      </w:r>
      <w:proofErr w:type="gramEnd"/>
      <w:r>
        <w:rPr>
          <w:highlight w:val="yellow"/>
          <w:lang w:val="en-US" w:eastAsia="de-DE"/>
        </w:rPr>
        <w:t xml:space="preserve"> be completed]</w:t>
      </w:r>
    </w:p>
    <w:p w:rsidR="00177309" w:rsidRDefault="00177309" w:rsidP="00177309">
      <w:pPr>
        <w:rPr>
          <w:highlight w:val="yellow"/>
          <w:lang w:val="en-US" w:eastAsia="de-DE"/>
        </w:rPr>
      </w:pPr>
    </w:p>
    <w:p w:rsidR="00177309" w:rsidRPr="00177309" w:rsidRDefault="00177309" w:rsidP="00177309">
      <w:pPr>
        <w:rPr>
          <w:highlight w:val="yellow"/>
          <w:lang w:val="en-US" w:eastAsia="de-DE"/>
        </w:rPr>
      </w:pPr>
    </w:p>
    <w:p w:rsidR="00212C90" w:rsidRDefault="00212C90" w:rsidP="00995305">
      <w:pPr>
        <w:pStyle w:val="List1"/>
        <w:numPr>
          <w:ilvl w:val="0"/>
          <w:numId w:val="0"/>
        </w:numPr>
        <w:rPr>
          <w:b/>
          <w:bCs/>
          <w:highlight w:val="yellow"/>
          <w:lang w:val="en-US"/>
        </w:rPr>
      </w:pPr>
    </w:p>
    <w:p w:rsidR="00212C90" w:rsidRPr="004028C8" w:rsidRDefault="00212C90" w:rsidP="00B74CBA">
      <w:pPr>
        <w:ind w:left="1110"/>
      </w:pPr>
    </w:p>
    <w:p w:rsidR="00212C90" w:rsidRPr="004028C8" w:rsidRDefault="00212C90" w:rsidP="00995305">
      <w:pPr>
        <w:pStyle w:val="List1"/>
        <w:numPr>
          <w:ilvl w:val="0"/>
          <w:numId w:val="0"/>
        </w:numPr>
        <w:rPr>
          <w:b/>
          <w:bCs/>
          <w:highlight w:val="yellow"/>
          <w:lang w:val="en-GB"/>
        </w:rPr>
      </w:pPr>
    </w:p>
    <w:p w:rsidR="00212C90" w:rsidRPr="00370193" w:rsidRDefault="00212C90" w:rsidP="00995305">
      <w:pPr>
        <w:pStyle w:val="List1"/>
        <w:numPr>
          <w:ilvl w:val="0"/>
          <w:numId w:val="0"/>
        </w:numPr>
        <w:rPr>
          <w:b/>
          <w:bCs/>
          <w:highlight w:val="yellow"/>
          <w:lang w:val="en-US"/>
        </w:rPr>
      </w:pPr>
    </w:p>
    <w:p w:rsidR="00C62CCA" w:rsidRPr="00A6441F" w:rsidRDefault="00D1799B" w:rsidP="00C62CCA">
      <w:pPr>
        <w:pStyle w:val="Heading1"/>
        <w:numPr>
          <w:ilvl w:val="0"/>
          <w:numId w:val="0"/>
        </w:numPr>
      </w:pPr>
      <w:r>
        <w:t>7</w:t>
      </w:r>
      <w:r>
        <w:tab/>
      </w:r>
      <w:r w:rsidR="00C62CCA">
        <w:t xml:space="preserve">Revision </w:t>
      </w:r>
      <w:proofErr w:type="gramStart"/>
      <w:r w:rsidR="00C62CCA">
        <w:t>of  Res</w:t>
      </w:r>
      <w:proofErr w:type="gramEnd"/>
      <w:r w:rsidR="00C62CCA">
        <w:t xml:space="preserve"> A.857 </w:t>
      </w:r>
    </w:p>
    <w:p w:rsidR="00C62CCA" w:rsidRDefault="00C62CCA" w:rsidP="00C62CCA">
      <w:pPr>
        <w:pStyle w:val="Heading1"/>
        <w:numPr>
          <w:ilvl w:val="0"/>
          <w:numId w:val="0"/>
        </w:numPr>
      </w:pPr>
    </w:p>
    <w:p w:rsidR="00C62CCA" w:rsidRPr="00D1799B" w:rsidRDefault="00C62CCA" w:rsidP="00D1799B">
      <w:pPr>
        <w:pStyle w:val="Heading1"/>
        <w:numPr>
          <w:ilvl w:val="0"/>
          <w:numId w:val="47"/>
        </w:numPr>
        <w:rPr>
          <w:sz w:val="28"/>
          <w:szCs w:val="28"/>
        </w:rPr>
      </w:pPr>
      <w:r w:rsidRPr="00D1799B">
        <w:rPr>
          <w:sz w:val="28"/>
          <w:szCs w:val="28"/>
        </w:rPr>
        <w:t xml:space="preserve">Developments and Emerging Trends </w:t>
      </w:r>
    </w:p>
    <w:p w:rsidR="00C62CCA" w:rsidRPr="00A6441F" w:rsidRDefault="00C62CCA" w:rsidP="00D1799B">
      <w:pPr>
        <w:pStyle w:val="BodyText"/>
        <w:ind w:left="720"/>
      </w:pPr>
      <w:r>
        <w:rPr>
          <w:lang w:val="en-GB"/>
        </w:rPr>
        <w:t>S</w:t>
      </w:r>
      <w:r w:rsidRPr="00A6441F">
        <w:t xml:space="preserve">ince the existing </w:t>
      </w:r>
      <w:r>
        <w:t xml:space="preserve">IMO </w:t>
      </w:r>
      <w:r w:rsidRPr="00A6441F">
        <w:t>Resolution</w:t>
      </w:r>
      <w:r>
        <w:t xml:space="preserve"> A.857(20) </w:t>
      </w:r>
      <w:r w:rsidRPr="00A6441F">
        <w:t xml:space="preserve"> </w:t>
      </w:r>
      <w:r>
        <w:t>came into force new de</w:t>
      </w:r>
      <w:r w:rsidRPr="00A6441F">
        <w:t xml:space="preserve">velopments in VTS </w:t>
      </w:r>
      <w:r w:rsidRPr="00B72953">
        <w:t>and</w:t>
      </w:r>
      <w:r w:rsidRPr="00A6441F">
        <w:t xml:space="preserve"> emerging trends that may be anticipated over the next 10-20 years have been considered and examples are at </w:t>
      </w:r>
      <w:r w:rsidR="00BE698D" w:rsidRPr="00A6441F">
        <w:fldChar w:fldCharType="begin"/>
      </w:r>
      <w:r w:rsidRPr="00A6441F">
        <w:instrText xml:space="preserve"> REF _Ref208646908 \r \h </w:instrText>
      </w:r>
      <w:r w:rsidR="00BE698D" w:rsidRPr="00A6441F">
        <w:fldChar w:fldCharType="separate"/>
      </w:r>
      <w:r w:rsidRPr="00A6441F">
        <w:t>ANNEX A</w:t>
      </w:r>
      <w:r w:rsidR="00BE698D" w:rsidRPr="00A6441F">
        <w:fldChar w:fldCharType="end"/>
      </w:r>
      <w:r>
        <w:t>(1)</w:t>
      </w:r>
    </w:p>
    <w:p w:rsidR="00C62CCA" w:rsidRPr="00D1799B" w:rsidRDefault="00C62CCA" w:rsidP="00D1799B">
      <w:pPr>
        <w:pStyle w:val="Heading1"/>
        <w:numPr>
          <w:ilvl w:val="0"/>
          <w:numId w:val="47"/>
        </w:numPr>
        <w:rPr>
          <w:sz w:val="28"/>
          <w:szCs w:val="28"/>
        </w:rPr>
      </w:pPr>
      <w:r w:rsidRPr="00D1799B">
        <w:rPr>
          <w:sz w:val="28"/>
          <w:szCs w:val="28"/>
        </w:rPr>
        <w:t xml:space="preserve">Implications for IMO Resolution </w:t>
      </w:r>
      <w:proofErr w:type="gramStart"/>
      <w:r w:rsidRPr="00D1799B">
        <w:rPr>
          <w:sz w:val="28"/>
          <w:szCs w:val="28"/>
        </w:rPr>
        <w:t>A.857(</w:t>
      </w:r>
      <w:proofErr w:type="gramEnd"/>
      <w:r w:rsidRPr="00D1799B">
        <w:rPr>
          <w:sz w:val="28"/>
          <w:szCs w:val="28"/>
        </w:rPr>
        <w:t>20)</w:t>
      </w:r>
    </w:p>
    <w:p w:rsidR="00C62CCA" w:rsidRPr="00A6441F" w:rsidRDefault="00C62CCA" w:rsidP="00D1799B">
      <w:pPr>
        <w:pStyle w:val="BodyText"/>
        <w:ind w:left="720"/>
      </w:pPr>
      <w:r>
        <w:rPr>
          <w:lang w:val="en-GB"/>
        </w:rPr>
        <w:t>T</w:t>
      </w:r>
      <w:r w:rsidRPr="00F6170E">
        <w:t>he strength</w:t>
      </w:r>
      <w:r>
        <w:t xml:space="preserve">s and weaknesses of </w:t>
      </w:r>
      <w:r w:rsidRPr="00F6170E">
        <w:t xml:space="preserve">IMO Resolution A.857 (20) </w:t>
      </w:r>
      <w:r>
        <w:t xml:space="preserve">to meet current trends and future developments of VTS </w:t>
      </w:r>
      <w:r w:rsidRPr="00F6170E">
        <w:t xml:space="preserve">have been identified and are </w:t>
      </w:r>
      <w:r w:rsidRPr="00A6441F">
        <w:t xml:space="preserve">at </w:t>
      </w:r>
      <w:r w:rsidR="00BE698D" w:rsidRPr="00A6441F">
        <w:fldChar w:fldCharType="begin"/>
      </w:r>
      <w:r w:rsidRPr="00A6441F">
        <w:instrText xml:space="preserve"> REF _Ref208646908 \r \h </w:instrText>
      </w:r>
      <w:r w:rsidR="00BE698D" w:rsidRPr="00A6441F">
        <w:fldChar w:fldCharType="separate"/>
      </w:r>
      <w:r w:rsidRPr="00A6441F">
        <w:t xml:space="preserve">ANNEX </w:t>
      </w:r>
      <w:proofErr w:type="gramStart"/>
      <w:r w:rsidRPr="00A6441F">
        <w:t>A</w:t>
      </w:r>
      <w:proofErr w:type="gramEnd"/>
      <w:r w:rsidR="00BE698D" w:rsidRPr="00A6441F">
        <w:fldChar w:fldCharType="end"/>
      </w:r>
      <w:r>
        <w:t>(2).</w:t>
      </w:r>
    </w:p>
    <w:p w:rsidR="00C62CCA" w:rsidRPr="00D1799B" w:rsidRDefault="00C62CCA" w:rsidP="00D1799B">
      <w:pPr>
        <w:pStyle w:val="Heading1"/>
        <w:numPr>
          <w:ilvl w:val="0"/>
          <w:numId w:val="47"/>
        </w:numPr>
        <w:rPr>
          <w:sz w:val="28"/>
          <w:szCs w:val="28"/>
        </w:rPr>
      </w:pPr>
      <w:r w:rsidRPr="00D1799B">
        <w:rPr>
          <w:sz w:val="28"/>
          <w:szCs w:val="28"/>
        </w:rPr>
        <w:t xml:space="preserve">Limitations identified within the existing IMO Resolution </w:t>
      </w:r>
      <w:proofErr w:type="gramStart"/>
      <w:r w:rsidRPr="00D1799B">
        <w:rPr>
          <w:sz w:val="28"/>
          <w:szCs w:val="28"/>
        </w:rPr>
        <w:t>A.857(</w:t>
      </w:r>
      <w:proofErr w:type="gramEnd"/>
      <w:r w:rsidRPr="00D1799B">
        <w:rPr>
          <w:sz w:val="28"/>
          <w:szCs w:val="28"/>
        </w:rPr>
        <w:t>20)</w:t>
      </w:r>
    </w:p>
    <w:p w:rsidR="00C62CCA" w:rsidRDefault="00C62CCA" w:rsidP="00D1799B">
      <w:pPr>
        <w:pStyle w:val="BodyText"/>
        <w:ind w:left="720"/>
      </w:pPr>
      <w:r>
        <w:t>Examples of</w:t>
      </w:r>
      <w:r w:rsidRPr="00A6441F">
        <w:t xml:space="preserve"> limitations to addressing the emerging needs and developments for VTS within the existing provisions of IMO Resol</w:t>
      </w:r>
      <w:r>
        <w:t xml:space="preserve">ution A.857(20) </w:t>
      </w:r>
      <w:r w:rsidRPr="00A6441F">
        <w:t xml:space="preserve">are shown at </w:t>
      </w:r>
      <w:r>
        <w:t>ANNEX A(3)</w:t>
      </w:r>
      <w:r w:rsidRPr="00A6441F">
        <w:t>.</w:t>
      </w:r>
    </w:p>
    <w:p w:rsidR="00212C90" w:rsidRDefault="00212C90"/>
    <w:p w:rsidR="00212C90" w:rsidRPr="00F6170E" w:rsidRDefault="00212C90">
      <w:pPr>
        <w:rPr>
          <w:lang w:eastAsia="en-GB"/>
        </w:rPr>
      </w:pPr>
      <w:r>
        <w:t xml:space="preserve"> </w:t>
      </w:r>
      <w:r w:rsidRPr="00F6170E">
        <w:br w:type="page"/>
      </w:r>
    </w:p>
    <w:p w:rsidR="00212C90" w:rsidRPr="00F6170E" w:rsidRDefault="00212C90" w:rsidP="00311F12">
      <w:pPr>
        <w:pStyle w:val="BodyText"/>
      </w:pPr>
    </w:p>
    <w:p w:rsidR="00212C90" w:rsidRPr="004B68E0" w:rsidRDefault="00212C90" w:rsidP="004B68E0">
      <w:pPr>
        <w:pStyle w:val="Annex"/>
        <w:numPr>
          <w:ilvl w:val="0"/>
          <w:numId w:val="0"/>
        </w:numPr>
        <w:ind w:left="360"/>
      </w:pPr>
      <w:r w:rsidRPr="004B68E0">
        <w:t>ANNEX A</w:t>
      </w:r>
    </w:p>
    <w:p w:rsidR="00212C90" w:rsidRPr="00F6170E" w:rsidRDefault="00212C90">
      <w:pPr>
        <w:rPr>
          <w:b/>
          <w:bCs/>
          <w:caps/>
          <w:sz w:val="24"/>
          <w:szCs w:val="24"/>
          <w:lang w:eastAsia="en-GB"/>
        </w:rPr>
      </w:pPr>
    </w:p>
    <w:p w:rsidR="00212C90" w:rsidRPr="00F6170E" w:rsidRDefault="00212C90" w:rsidP="006E3CCB">
      <w:pPr>
        <w:pStyle w:val="AnnexHead1"/>
      </w:pPr>
      <w:r w:rsidRPr="00F6170E">
        <w:t>Developments and emerging trends</w:t>
      </w:r>
      <w:r>
        <w:t xml:space="preserve"> WHICH IMPACT ON IMO RESOLUTION A.857(20)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2"/>
        <w:gridCol w:w="5796"/>
      </w:tblGrid>
      <w:tr w:rsidR="00212C90" w:rsidRPr="00F6170E">
        <w:trPr>
          <w:jc w:val="center"/>
        </w:trPr>
        <w:tc>
          <w:tcPr>
            <w:tcW w:w="2912" w:type="dxa"/>
            <w:vMerge w:val="restart"/>
          </w:tcPr>
          <w:p w:rsidR="00212C90" w:rsidRPr="00DE0964" w:rsidRDefault="00212C90" w:rsidP="00DE0964">
            <w:pPr>
              <w:pStyle w:val="ListParagraph"/>
              <w:ind w:left="0"/>
              <w:rPr>
                <w:rFonts w:ascii="Arial" w:hAnsi="Arial" w:cs="Arial"/>
                <w:lang w:val="en-GB"/>
              </w:rPr>
            </w:pPr>
            <w:r w:rsidRPr="00DE0964">
              <w:rPr>
                <w:rFonts w:ascii="Arial" w:hAnsi="Arial" w:cs="Arial"/>
                <w:lang w:val="en-GB"/>
              </w:rPr>
              <w:t>Developments in VTS since the existing IMO Resolution A.857(20) was agreed</w:t>
            </w:r>
          </w:p>
        </w:tc>
        <w:tc>
          <w:tcPr>
            <w:tcW w:w="5796" w:type="dxa"/>
          </w:tcPr>
          <w:p w:rsidR="00212C90" w:rsidRPr="00DE0964" w:rsidRDefault="00212C90" w:rsidP="00DE0964">
            <w:pPr>
              <w:pStyle w:val="ListParagraph"/>
              <w:ind w:left="0"/>
              <w:rPr>
                <w:rFonts w:ascii="Arial" w:hAnsi="Arial" w:cs="Arial"/>
                <w:lang w:val="en-GB"/>
              </w:rPr>
            </w:pPr>
            <w:r w:rsidRPr="00DE0964">
              <w:rPr>
                <w:rFonts w:ascii="Arial" w:hAnsi="Arial" w:cs="Arial"/>
                <w:b/>
                <w:bCs/>
                <w:lang w:val="en-GB"/>
              </w:rPr>
              <w:t>Technology</w:t>
            </w:r>
            <w:r w:rsidRPr="00DE0964">
              <w:rPr>
                <w:rFonts w:ascii="Arial" w:hAnsi="Arial" w:cs="Arial"/>
                <w:lang w:val="en-GB"/>
              </w:rPr>
              <w:t xml:space="preserve"> – </w:t>
            </w:r>
            <w:r w:rsidRPr="00DE0964">
              <w:rPr>
                <w:rFonts w:ascii="Arial" w:hAnsi="Arial" w:cs="Arial"/>
                <w:lang w:val="en-GB"/>
              </w:rPr>
              <w:br/>
              <w:t xml:space="preserve">AIS, CCTV, LRIT, Satellite based AIS, Computer Technology, New Radar Technology, new </w:t>
            </w:r>
            <w:proofErr w:type="spellStart"/>
            <w:r w:rsidRPr="00DE0964">
              <w:rPr>
                <w:rFonts w:ascii="Arial" w:hAnsi="Arial" w:cs="Arial"/>
                <w:lang w:val="en-GB"/>
              </w:rPr>
              <w:t>symbology</w:t>
            </w:r>
            <w:proofErr w:type="spellEnd"/>
            <w:r w:rsidRPr="00DE0964">
              <w:rPr>
                <w:rFonts w:ascii="Arial" w:hAnsi="Arial" w:cs="Arial"/>
                <w:lang w:val="en-GB"/>
              </w:rPr>
              <w:t>, Electronic Nautical Charts</w:t>
            </w:r>
          </w:p>
        </w:tc>
      </w:tr>
      <w:tr w:rsidR="00212C90" w:rsidRPr="00F6170E">
        <w:trPr>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left="0"/>
              <w:rPr>
                <w:rFonts w:ascii="Arial" w:hAnsi="Arial" w:cs="Arial"/>
                <w:lang w:val="en-GB"/>
              </w:rPr>
            </w:pPr>
            <w:r w:rsidRPr="00DE0964">
              <w:rPr>
                <w:rFonts w:ascii="Arial" w:hAnsi="Arial" w:cs="Arial"/>
                <w:b/>
                <w:bCs/>
                <w:lang w:val="en-GB"/>
              </w:rPr>
              <w:t>Communications</w:t>
            </w:r>
            <w:r w:rsidRPr="00DE0964">
              <w:rPr>
                <w:rFonts w:ascii="Arial" w:hAnsi="Arial" w:cs="Arial"/>
                <w:lang w:val="en-GB"/>
              </w:rPr>
              <w:t xml:space="preserve"> – </w:t>
            </w:r>
          </w:p>
          <w:p w:rsidR="00212C90" w:rsidRPr="00DE0964" w:rsidRDefault="00212C90" w:rsidP="00DE0964">
            <w:pPr>
              <w:pStyle w:val="ListParagraph"/>
              <w:ind w:left="69"/>
              <w:rPr>
                <w:rFonts w:ascii="Arial" w:hAnsi="Arial" w:cs="Arial"/>
                <w:lang w:val="en-GB"/>
              </w:rPr>
            </w:pPr>
            <w:r w:rsidRPr="00DE0964">
              <w:rPr>
                <w:rFonts w:ascii="Arial" w:hAnsi="Arial" w:cs="Arial"/>
                <w:lang w:val="en-GB"/>
              </w:rPr>
              <w:t xml:space="preserve">AIS, Network technologies, VOIP, implementation of GMDSS, </w:t>
            </w:r>
          </w:p>
          <w:p w:rsidR="00212C90" w:rsidRPr="00DE0964" w:rsidRDefault="00212C90" w:rsidP="00DE0964">
            <w:pPr>
              <w:pStyle w:val="ListParagraph"/>
              <w:ind w:left="69"/>
              <w:rPr>
                <w:rFonts w:ascii="Arial" w:hAnsi="Arial" w:cs="Arial"/>
                <w:lang w:val="en-GB"/>
              </w:rPr>
            </w:pPr>
            <w:r w:rsidRPr="00DE0964">
              <w:rPr>
                <w:rFonts w:ascii="Arial" w:hAnsi="Arial" w:cs="Arial"/>
                <w:lang w:val="en-GB"/>
              </w:rPr>
              <w:t xml:space="preserve">VHF Channelling, introduction of electronic notifications, </w:t>
            </w:r>
          </w:p>
          <w:p w:rsidR="00212C90" w:rsidRPr="00DE0964" w:rsidRDefault="00212C90" w:rsidP="00DE0964">
            <w:pPr>
              <w:pStyle w:val="ListParagraph"/>
              <w:ind w:left="69"/>
              <w:rPr>
                <w:rFonts w:ascii="Arial" w:hAnsi="Arial" w:cs="Arial"/>
                <w:lang w:val="en-GB"/>
              </w:rPr>
            </w:pPr>
            <w:r w:rsidRPr="00DE0964">
              <w:rPr>
                <w:rFonts w:ascii="Arial" w:hAnsi="Arial" w:cs="Arial"/>
                <w:lang w:val="en-GB"/>
              </w:rPr>
              <w:t>implementation of high speed digital communications</w:t>
            </w:r>
          </w:p>
        </w:tc>
      </w:tr>
      <w:tr w:rsidR="00212C90" w:rsidRPr="00F6170E">
        <w:trPr>
          <w:jc w:val="center"/>
        </w:trPr>
        <w:tc>
          <w:tcPr>
            <w:tcW w:w="2912" w:type="dxa"/>
            <w:vMerge/>
          </w:tcPr>
          <w:p w:rsidR="00212C90" w:rsidRPr="00DE0964" w:rsidRDefault="00212C90" w:rsidP="00DE0964">
            <w:pPr>
              <w:pStyle w:val="ListParagraph"/>
              <w:suppressAutoHyphens/>
              <w:ind w:left="0"/>
              <w:jc w:val="both"/>
              <w:rPr>
                <w:rFonts w:ascii="Arial" w:hAnsi="Arial" w:cs="Arial"/>
                <w:lang w:val="en-GB"/>
              </w:rPr>
            </w:pPr>
          </w:p>
        </w:tc>
        <w:tc>
          <w:tcPr>
            <w:tcW w:w="5796" w:type="dxa"/>
          </w:tcPr>
          <w:p w:rsidR="00212C90" w:rsidRPr="00DE0964" w:rsidRDefault="00212C90" w:rsidP="00DE0964">
            <w:pPr>
              <w:pStyle w:val="ListParagraph"/>
              <w:ind w:left="0"/>
              <w:rPr>
                <w:rFonts w:ascii="Arial" w:hAnsi="Arial" w:cs="Arial"/>
                <w:lang w:val="en-GB"/>
              </w:rPr>
            </w:pPr>
            <w:r w:rsidRPr="00DE0964">
              <w:rPr>
                <w:rFonts w:ascii="Arial" w:hAnsi="Arial" w:cs="Arial"/>
                <w:b/>
                <w:bCs/>
                <w:lang w:val="en-GB"/>
              </w:rPr>
              <w:t>Guidance –</w:t>
            </w:r>
            <w:r w:rsidRPr="00DE0964">
              <w:rPr>
                <w:rFonts w:ascii="Arial" w:hAnsi="Arial" w:cs="Arial"/>
                <w:lang w:val="en-GB"/>
              </w:rPr>
              <w:t xml:space="preserve"> </w:t>
            </w:r>
          </w:p>
          <w:p w:rsidR="00212C90" w:rsidRPr="00DE0964" w:rsidRDefault="00212C90" w:rsidP="00DE0964">
            <w:pPr>
              <w:pStyle w:val="ListParagraph"/>
              <w:ind w:left="0"/>
              <w:jc w:val="both"/>
              <w:rPr>
                <w:rFonts w:ascii="Arial" w:hAnsi="Arial" w:cs="Arial"/>
                <w:b/>
                <w:bCs/>
                <w:lang w:val="en-GB"/>
              </w:rPr>
            </w:pPr>
            <w:r w:rsidRPr="00DE0964">
              <w:rPr>
                <w:rFonts w:ascii="Arial" w:hAnsi="Arial" w:cs="Arial"/>
                <w:lang w:val="en-GB"/>
              </w:rPr>
              <w:t>Primary tasks of VTS evolved since the first development of the Resolution</w:t>
            </w:r>
            <w:ins w:id="5" w:author="Terry Hughes" w:date="2013-05-25T16:25:00Z">
              <w:r w:rsidRPr="00DE0964">
                <w:rPr>
                  <w:rFonts w:ascii="Arial" w:hAnsi="Arial" w:cs="Arial"/>
                  <w:lang w:val="en-GB"/>
                </w:rPr>
                <w:t>.</w:t>
              </w:r>
            </w:ins>
            <w:r w:rsidRPr="00DE0964">
              <w:rPr>
                <w:rFonts w:ascii="Arial" w:hAnsi="Arial" w:cs="Arial"/>
                <w:lang w:val="en-GB"/>
              </w:rPr>
              <w:t xml:space="preserve"> New and reviewed IALA Recommendations and Guidelines have not been incorporated since 1997. </w:t>
            </w:r>
          </w:p>
        </w:tc>
      </w:tr>
      <w:tr w:rsidR="00212C90" w:rsidRPr="00F6170E">
        <w:trPr>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left="0"/>
              <w:rPr>
                <w:rFonts w:ascii="Arial" w:hAnsi="Arial" w:cs="Arial"/>
                <w:b/>
                <w:bCs/>
                <w:lang w:val="en-GB"/>
              </w:rPr>
            </w:pPr>
            <w:r w:rsidRPr="00DE0964">
              <w:rPr>
                <w:rFonts w:ascii="Arial" w:hAnsi="Arial" w:cs="Arial"/>
                <w:b/>
                <w:bCs/>
                <w:lang w:val="en-GB"/>
              </w:rPr>
              <w:t>VTS in maritime domain -</w:t>
            </w:r>
          </w:p>
          <w:p w:rsidR="00212C90" w:rsidRPr="00DE0964" w:rsidRDefault="00212C90" w:rsidP="00DE0964">
            <w:pPr>
              <w:pStyle w:val="ListParagraph"/>
              <w:ind w:left="0"/>
              <w:rPr>
                <w:rFonts w:ascii="Arial" w:hAnsi="Arial" w:cs="Arial"/>
                <w:lang w:val="en-GB"/>
              </w:rPr>
            </w:pPr>
            <w:r w:rsidRPr="00DE0964">
              <w:rPr>
                <w:rFonts w:ascii="Arial" w:hAnsi="Arial" w:cs="Arial"/>
                <w:lang w:val="en-GB"/>
              </w:rPr>
              <w:t>Increasing interaction outside traditional VTS - due to globalization of shipping and the increasing information position of VTS and its increasing communications capabilities</w:t>
            </w:r>
          </w:p>
        </w:tc>
      </w:tr>
      <w:tr w:rsidR="00212C90" w:rsidRPr="00F6170E">
        <w:trPr>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left="0"/>
              <w:rPr>
                <w:rFonts w:ascii="Arial" w:hAnsi="Arial" w:cs="Arial"/>
                <w:lang w:val="en-GB"/>
              </w:rPr>
            </w:pPr>
            <w:r w:rsidRPr="00DE0964">
              <w:rPr>
                <w:rFonts w:ascii="Arial" w:hAnsi="Arial" w:cs="Arial"/>
                <w:b/>
                <w:bCs/>
                <w:lang w:val="en-GB"/>
              </w:rPr>
              <w:t xml:space="preserve">Legislation/regulations - </w:t>
            </w:r>
            <w:r w:rsidRPr="00DE0964">
              <w:rPr>
                <w:rFonts w:ascii="Arial" w:hAnsi="Arial" w:cs="Arial"/>
                <w:lang w:val="en-GB"/>
              </w:rPr>
              <w:t>Implementation of</w:t>
            </w:r>
          </w:p>
          <w:p w:rsidR="00212C90" w:rsidRPr="00DE0964" w:rsidRDefault="00212C90" w:rsidP="00DE0964">
            <w:pPr>
              <w:pStyle w:val="ListParagraph"/>
              <w:ind w:left="210" w:hanging="210"/>
              <w:rPr>
                <w:rFonts w:ascii="Arial" w:hAnsi="Arial" w:cs="Arial"/>
                <w:lang w:val="en-GB"/>
              </w:rPr>
            </w:pPr>
            <w:r w:rsidRPr="00DE0964">
              <w:rPr>
                <w:rFonts w:ascii="Arial" w:hAnsi="Arial" w:cs="Arial"/>
                <w:lang w:val="en-GB"/>
              </w:rPr>
              <w:t>•</w:t>
            </w:r>
            <w:r w:rsidRPr="00DE0964">
              <w:rPr>
                <w:rFonts w:ascii="Arial" w:hAnsi="Arial" w:cs="Arial"/>
                <w:lang w:val="en-GB"/>
              </w:rPr>
              <w:tab/>
              <w:t>ISPS Code (Security)</w:t>
            </w:r>
          </w:p>
          <w:p w:rsidR="00212C90" w:rsidRPr="00DE0964" w:rsidRDefault="00212C90" w:rsidP="00DE0964">
            <w:pPr>
              <w:pStyle w:val="ListParagraph"/>
              <w:ind w:left="210" w:hanging="210"/>
              <w:rPr>
                <w:rFonts w:ascii="Arial" w:hAnsi="Arial" w:cs="Arial"/>
                <w:lang w:val="en-GB"/>
              </w:rPr>
            </w:pPr>
            <w:r w:rsidRPr="00DE0964">
              <w:rPr>
                <w:rFonts w:ascii="Arial" w:hAnsi="Arial" w:cs="Arial"/>
                <w:lang w:val="en-GB"/>
              </w:rPr>
              <w:t>•</w:t>
            </w:r>
            <w:r w:rsidRPr="00DE0964">
              <w:rPr>
                <w:rFonts w:ascii="Arial" w:hAnsi="Arial" w:cs="Arial"/>
                <w:lang w:val="en-GB"/>
              </w:rPr>
              <w:tab/>
              <w:t>International Aeronautical and Maritime Manual on Search and Rescue  (IAMSAR)</w:t>
            </w:r>
          </w:p>
          <w:p w:rsidR="00111B31" w:rsidRDefault="00212C90" w:rsidP="00111B31">
            <w:pPr>
              <w:pStyle w:val="ListParagraph"/>
              <w:ind w:left="210" w:hanging="210"/>
              <w:rPr>
                <w:rFonts w:ascii="Arial" w:hAnsi="Arial" w:cs="Arial"/>
                <w:lang w:val="en-GB"/>
              </w:rPr>
            </w:pPr>
            <w:r w:rsidRPr="00DE0964">
              <w:rPr>
                <w:rFonts w:ascii="Arial" w:hAnsi="Arial" w:cs="Arial"/>
                <w:lang w:val="en-GB"/>
              </w:rPr>
              <w:t>•</w:t>
            </w:r>
            <w:r w:rsidRPr="00DE0964">
              <w:rPr>
                <w:rFonts w:ascii="Arial" w:hAnsi="Arial" w:cs="Arial"/>
                <w:lang w:val="en-GB"/>
              </w:rPr>
              <w:tab/>
              <w:t>Monitoring Guidelines on Dangerous Goods</w:t>
            </w:r>
          </w:p>
          <w:p w:rsidR="00212C90" w:rsidRPr="00111B31" w:rsidRDefault="00212C90" w:rsidP="00111B31">
            <w:pPr>
              <w:pStyle w:val="ListParagraph"/>
              <w:ind w:left="210" w:hanging="210"/>
              <w:rPr>
                <w:rFonts w:ascii="Arial" w:hAnsi="Arial" w:cs="Arial"/>
                <w:lang w:val="en-GB"/>
              </w:rPr>
            </w:pPr>
            <w:r w:rsidRPr="00111B31">
              <w:rPr>
                <w:rFonts w:ascii="Arial" w:hAnsi="Arial" w:cs="Arial"/>
                <w:lang w:val="en-GB"/>
              </w:rPr>
              <w:t>MARPOL</w:t>
            </w:r>
            <w:ins w:id="6" w:author="Terry Hughes" w:date="2013-05-25T16:11:00Z">
              <w:r w:rsidRPr="00111B31">
                <w:rPr>
                  <w:rFonts w:ascii="Arial" w:hAnsi="Arial" w:cs="Arial"/>
                  <w:lang w:val="en-GB"/>
                </w:rPr>
                <w:t xml:space="preserve"> </w:t>
              </w:r>
            </w:ins>
          </w:p>
        </w:tc>
      </w:tr>
      <w:tr w:rsidR="00212C90" w:rsidRPr="00F6170E">
        <w:trPr>
          <w:jc w:val="center"/>
        </w:trPr>
        <w:tc>
          <w:tcPr>
            <w:tcW w:w="2912" w:type="dxa"/>
            <w:vMerge w:val="restart"/>
          </w:tcPr>
          <w:p w:rsidR="00212C90" w:rsidRPr="00DE0964" w:rsidRDefault="00212C90" w:rsidP="00DE0964">
            <w:pPr>
              <w:pStyle w:val="ListParagraph"/>
              <w:ind w:left="0"/>
              <w:rPr>
                <w:rFonts w:ascii="Arial" w:hAnsi="Arial" w:cs="Arial"/>
                <w:lang w:val="en-GB"/>
              </w:rPr>
            </w:pPr>
            <w:r w:rsidRPr="00DE0964">
              <w:rPr>
                <w:rFonts w:ascii="Arial" w:hAnsi="Arial" w:cs="Arial"/>
                <w:lang w:val="en-GB"/>
              </w:rPr>
              <w:t>Emerging trends that may be anticipated over the next 10-20 years</w:t>
            </w:r>
          </w:p>
        </w:tc>
        <w:tc>
          <w:tcPr>
            <w:tcW w:w="5796" w:type="dxa"/>
          </w:tcPr>
          <w:p w:rsidR="00212C90" w:rsidRPr="00DE0964" w:rsidRDefault="00212C90" w:rsidP="00DE0964">
            <w:pPr>
              <w:pStyle w:val="ListParagraph"/>
              <w:numPr>
                <w:ilvl w:val="0"/>
                <w:numId w:val="19"/>
              </w:numPr>
              <w:rPr>
                <w:rFonts w:ascii="Arial" w:hAnsi="Arial" w:cs="Arial"/>
                <w:lang w:val="en-GB"/>
              </w:rPr>
            </w:pPr>
            <w:r w:rsidRPr="00DE0964">
              <w:rPr>
                <w:rFonts w:ascii="Arial" w:hAnsi="Arial" w:cs="Arial"/>
                <w:lang w:val="en-GB"/>
              </w:rPr>
              <w:t>General:</w:t>
            </w:r>
            <w:r w:rsidRPr="00DE0964">
              <w:rPr>
                <w:rFonts w:ascii="Arial" w:hAnsi="Arial" w:cs="Arial"/>
                <w:lang w:val="en-GB"/>
              </w:rPr>
              <w:tab/>
            </w:r>
          </w:p>
          <w:p w:rsidR="00212C90" w:rsidRPr="00DE0964" w:rsidRDefault="00212C90" w:rsidP="00DE0964">
            <w:pPr>
              <w:pStyle w:val="ListParagraph"/>
              <w:numPr>
                <w:ilvl w:val="0"/>
                <w:numId w:val="19"/>
              </w:numPr>
              <w:rPr>
                <w:rFonts w:ascii="Arial" w:hAnsi="Arial" w:cs="Arial"/>
                <w:lang w:val="en-GB"/>
              </w:rPr>
            </w:pPr>
            <w:r w:rsidRPr="00DE0964">
              <w:rPr>
                <w:rFonts w:ascii="Arial" w:hAnsi="Arial" w:cs="Arial"/>
                <w:lang w:val="en-GB"/>
              </w:rPr>
              <w:t>Increasing public expectation for safety, security and environmental protection in the marine environment.</w:t>
            </w:r>
          </w:p>
          <w:p w:rsidR="00212C90" w:rsidRPr="00DE0964" w:rsidRDefault="00212C90" w:rsidP="00DE0964">
            <w:pPr>
              <w:pStyle w:val="ListParagraph"/>
              <w:numPr>
                <w:ilvl w:val="0"/>
                <w:numId w:val="19"/>
              </w:numPr>
              <w:rPr>
                <w:rFonts w:ascii="Arial" w:hAnsi="Arial" w:cs="Arial"/>
                <w:lang w:val="en-GB"/>
              </w:rPr>
            </w:pPr>
            <w:r w:rsidRPr="00DE0964">
              <w:rPr>
                <w:rFonts w:ascii="Arial" w:hAnsi="Arial" w:cs="Arial"/>
                <w:lang w:val="en-GB"/>
              </w:rPr>
              <w:t>Adoption of e-Navigation</w:t>
            </w:r>
          </w:p>
          <w:p w:rsidR="00212C90" w:rsidRPr="00DE0964" w:rsidRDefault="00212C90" w:rsidP="00DE0964">
            <w:pPr>
              <w:pStyle w:val="ListParagraph"/>
              <w:numPr>
                <w:ilvl w:val="0"/>
                <w:numId w:val="19"/>
              </w:numPr>
              <w:rPr>
                <w:rFonts w:ascii="Arial" w:hAnsi="Arial" w:cs="Arial"/>
                <w:lang w:val="en-GB"/>
              </w:rPr>
            </w:pPr>
            <w:r w:rsidRPr="00DE0964">
              <w:rPr>
                <w:rFonts w:ascii="Arial" w:hAnsi="Arial" w:cs="Arial"/>
                <w:lang w:val="en-GB"/>
              </w:rPr>
              <w:t xml:space="preserve">Need for operational delivery of primary tasks of VTS will due to increasing </w:t>
            </w:r>
            <w:r w:rsidRPr="00DE0964">
              <w:rPr>
                <w:rFonts w:ascii="Arial" w:hAnsi="Arial" w:cs="Arial"/>
              </w:rPr>
              <w:t>intensity and diversity of shipping</w:t>
            </w:r>
          </w:p>
          <w:p w:rsidR="00212C90" w:rsidRPr="00DE0964" w:rsidRDefault="00212C90" w:rsidP="00DE0964">
            <w:pPr>
              <w:pStyle w:val="ListParagraph"/>
              <w:numPr>
                <w:ilvl w:val="0"/>
                <w:numId w:val="19"/>
              </w:numPr>
              <w:rPr>
                <w:rFonts w:ascii="Arial" w:hAnsi="Arial" w:cs="Arial"/>
                <w:lang w:val="en-GB"/>
              </w:rPr>
            </w:pPr>
            <w:r w:rsidRPr="00DE0964">
              <w:rPr>
                <w:rFonts w:ascii="Arial" w:hAnsi="Arial" w:cs="Arial"/>
                <w:lang w:val="en-GB"/>
              </w:rPr>
              <w:lastRenderedPageBreak/>
              <w:t>scale enlargement of ships</w:t>
            </w:r>
          </w:p>
          <w:p w:rsidR="00212C90" w:rsidRPr="00DE0964" w:rsidRDefault="00212C90" w:rsidP="00DE0964">
            <w:pPr>
              <w:pStyle w:val="ListParagraph"/>
              <w:numPr>
                <w:ilvl w:val="0"/>
                <w:numId w:val="19"/>
              </w:numPr>
              <w:rPr>
                <w:rFonts w:ascii="Arial" w:hAnsi="Arial" w:cs="Arial"/>
                <w:lang w:val="en-GB"/>
              </w:rPr>
            </w:pPr>
            <w:r w:rsidRPr="00DE0964">
              <w:rPr>
                <w:rFonts w:ascii="Arial" w:hAnsi="Arial" w:cs="Arial"/>
                <w:lang w:val="en-GB"/>
              </w:rPr>
              <w:t>economies of scale in shipping</w:t>
            </w:r>
          </w:p>
          <w:p w:rsidR="00212C90" w:rsidRPr="00DE0964" w:rsidRDefault="00212C90" w:rsidP="00DE0964">
            <w:pPr>
              <w:pStyle w:val="ListParagraph"/>
              <w:numPr>
                <w:ilvl w:val="0"/>
                <w:numId w:val="19"/>
              </w:numPr>
              <w:rPr>
                <w:rFonts w:ascii="Arial" w:hAnsi="Arial" w:cs="Arial"/>
                <w:lang w:val="en-GB"/>
              </w:rPr>
            </w:pPr>
            <w:r w:rsidRPr="00DE0964">
              <w:rPr>
                <w:rFonts w:ascii="Arial" w:hAnsi="Arial" w:cs="Arial"/>
                <w:lang w:val="en-GB"/>
              </w:rPr>
              <w:t xml:space="preserve">claims for alternative use of maritime manoeuvrable space (e.g. </w:t>
            </w:r>
            <w:r>
              <w:rPr>
                <w:rFonts w:ascii="Arial" w:hAnsi="Arial" w:cs="Arial"/>
                <w:lang w:val="en-GB"/>
              </w:rPr>
              <w:t>OREI (Offshore Renewable Energy Infrastructures)</w:t>
            </w:r>
            <w:ins w:id="7" w:author="Terry Hughes" w:date="2013-05-25T16:12:00Z">
              <w:r w:rsidRPr="00DE0964">
                <w:rPr>
                  <w:rFonts w:ascii="Arial" w:hAnsi="Arial" w:cs="Arial"/>
                  <w:lang w:val="en-GB"/>
                </w:rPr>
                <w:t xml:space="preserve"> </w:t>
              </w:r>
            </w:ins>
            <w:proofErr w:type="spellStart"/>
            <w:r w:rsidRPr="00DE0964">
              <w:rPr>
                <w:rFonts w:ascii="Arial" w:hAnsi="Arial" w:cs="Arial"/>
                <w:lang w:val="en-GB"/>
              </w:rPr>
              <w:t>fishfarms</w:t>
            </w:r>
            <w:proofErr w:type="spellEnd"/>
            <w:r w:rsidRPr="00DE0964">
              <w:rPr>
                <w:rFonts w:ascii="Arial" w:hAnsi="Arial" w:cs="Arial"/>
                <w:lang w:val="en-GB"/>
              </w:rPr>
              <w:t xml:space="preserve">) </w:t>
            </w:r>
          </w:p>
          <w:p w:rsidR="00212C90" w:rsidRPr="00DE0964" w:rsidRDefault="00212C90" w:rsidP="00DE0964">
            <w:pPr>
              <w:pStyle w:val="ListParagraph"/>
              <w:numPr>
                <w:ilvl w:val="0"/>
                <w:numId w:val="19"/>
              </w:numPr>
              <w:rPr>
                <w:rFonts w:ascii="Arial" w:hAnsi="Arial" w:cs="Arial"/>
                <w:lang w:val="en-GB"/>
              </w:rPr>
            </w:pPr>
            <w:r w:rsidRPr="00DE0964">
              <w:rPr>
                <w:rFonts w:ascii="Arial" w:hAnsi="Arial" w:cs="Arial"/>
                <w:lang w:val="en-GB"/>
              </w:rPr>
              <w:t>growing perception  that the organization of maritime traffic (including most if not all types of shipping) should be further developed</w:t>
            </w:r>
          </w:p>
        </w:tc>
      </w:tr>
      <w:tr w:rsidR="00212C90" w:rsidRPr="00F6170E">
        <w:trPr>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hanging="720"/>
              <w:rPr>
                <w:rFonts w:ascii="Arial" w:hAnsi="Arial" w:cs="Arial"/>
                <w:b/>
                <w:bCs/>
                <w:lang w:val="en-GB"/>
              </w:rPr>
            </w:pPr>
            <w:r w:rsidRPr="00DE0964">
              <w:rPr>
                <w:rFonts w:ascii="Arial" w:hAnsi="Arial" w:cs="Arial"/>
                <w:b/>
                <w:bCs/>
                <w:lang w:val="en-GB"/>
              </w:rPr>
              <w:t>Operational:</w:t>
            </w:r>
            <w:r w:rsidRPr="00DE0964">
              <w:rPr>
                <w:rFonts w:ascii="Arial" w:hAnsi="Arial" w:cs="Arial"/>
                <w:b/>
                <w:bCs/>
                <w:lang w:val="en-GB"/>
              </w:rPr>
              <w:tab/>
            </w:r>
          </w:p>
          <w:p w:rsidR="00212C90" w:rsidRPr="00DE0964" w:rsidRDefault="00212C90" w:rsidP="00DE0964">
            <w:pPr>
              <w:pStyle w:val="ListParagraph"/>
              <w:ind w:left="176" w:hanging="176"/>
              <w:rPr>
                <w:rFonts w:ascii="Arial" w:hAnsi="Arial" w:cs="Arial"/>
                <w:lang w:val="en-GB"/>
              </w:rPr>
            </w:pPr>
            <w:r w:rsidRPr="00DE0964">
              <w:rPr>
                <w:rFonts w:ascii="Arial" w:hAnsi="Arial" w:cs="Arial"/>
                <w:b/>
                <w:bCs/>
                <w:lang w:val="en-GB"/>
              </w:rPr>
              <w:t>•</w:t>
            </w:r>
            <w:r w:rsidRPr="00DE0964">
              <w:rPr>
                <w:rFonts w:ascii="Arial" w:hAnsi="Arial" w:cs="Arial"/>
                <w:b/>
                <w:bCs/>
                <w:lang w:val="en-GB"/>
              </w:rPr>
              <w:tab/>
            </w:r>
            <w:r w:rsidRPr="00DE0964">
              <w:rPr>
                <w:rFonts w:ascii="Arial" w:hAnsi="Arial" w:cs="Arial"/>
                <w:lang w:val="en-GB"/>
              </w:rPr>
              <w:t xml:space="preserve">a shift of focus towards Traffic Organisation Service </w:t>
            </w:r>
          </w:p>
          <w:p w:rsidR="00212C90" w:rsidRPr="00DE0964" w:rsidRDefault="00212C90"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An increase of route and traffic planning</w:t>
            </w:r>
          </w:p>
          <w:p w:rsidR="00212C90" w:rsidRPr="00DE0964" w:rsidRDefault="00212C90"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Increase of Routing advises (berth-to-berth) from shore</w:t>
            </w:r>
          </w:p>
          <w:p w:rsidR="00212C90" w:rsidRPr="00DE0964" w:rsidRDefault="00212C90"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Worldwide increase of the number of Traffic Separation Systems (TSSs)</w:t>
            </w:r>
          </w:p>
          <w:p w:rsidR="00212C90" w:rsidRPr="00DE0964" w:rsidRDefault="00212C90"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Implementation of VTS beyond territorial waters</w:t>
            </w:r>
          </w:p>
          <w:p w:rsidR="00212C90" w:rsidRPr="00DE0964" w:rsidRDefault="00212C90"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An increasing need for collaboration between  neighbouring VTSs</w:t>
            </w:r>
          </w:p>
          <w:p w:rsidR="00212C90" w:rsidRPr="00DE0964" w:rsidRDefault="00212C90" w:rsidP="00DE0964">
            <w:pPr>
              <w:pStyle w:val="ListParagraph"/>
              <w:ind w:left="176" w:hanging="176"/>
              <w:rPr>
                <w:rFonts w:ascii="Arial" w:hAnsi="Arial" w:cs="Arial"/>
                <w:lang w:val="en-GB"/>
              </w:rPr>
            </w:pPr>
            <w:r w:rsidRPr="00DE0964">
              <w:rPr>
                <w:rFonts w:ascii="Arial" w:hAnsi="Arial" w:cs="Arial"/>
                <w:lang w:val="en-GB"/>
              </w:rPr>
              <w:t>•</w:t>
            </w:r>
            <w:r w:rsidRPr="00DE0964">
              <w:rPr>
                <w:rFonts w:ascii="Arial" w:hAnsi="Arial" w:cs="Arial"/>
                <w:lang w:val="en-GB"/>
              </w:rPr>
              <w:tab/>
              <w:t>A rapid automation of VTS related port processes</w:t>
            </w:r>
          </w:p>
          <w:p w:rsidR="00212C90" w:rsidRPr="00DE0964" w:rsidRDefault="00212C90" w:rsidP="00DE0964">
            <w:pPr>
              <w:pStyle w:val="ListParagraph"/>
              <w:numPr>
                <w:ilvl w:val="0"/>
                <w:numId w:val="15"/>
              </w:numPr>
              <w:ind w:left="176" w:hanging="142"/>
              <w:rPr>
                <w:rFonts w:ascii="Arial" w:hAnsi="Arial" w:cs="Arial"/>
                <w:lang w:val="en-GB"/>
              </w:rPr>
            </w:pPr>
            <w:r w:rsidRPr="00DE0964">
              <w:rPr>
                <w:rFonts w:ascii="Arial" w:hAnsi="Arial" w:cs="Arial"/>
                <w:lang w:val="en-GB"/>
              </w:rPr>
              <w:t xml:space="preserve">Increasing </w:t>
            </w:r>
          </w:p>
          <w:p w:rsidR="00212C90" w:rsidRPr="00DE0964" w:rsidRDefault="00212C90" w:rsidP="00DE0964">
            <w:pPr>
              <w:pStyle w:val="ListParagraph"/>
              <w:numPr>
                <w:ilvl w:val="0"/>
                <w:numId w:val="17"/>
              </w:numPr>
              <w:ind w:left="459" w:hanging="283"/>
              <w:rPr>
                <w:rFonts w:ascii="Arial" w:hAnsi="Arial" w:cs="Arial"/>
                <w:lang w:val="en-GB"/>
              </w:rPr>
            </w:pPr>
            <w:r w:rsidRPr="00DE0964">
              <w:rPr>
                <w:rFonts w:ascii="Arial" w:hAnsi="Arial" w:cs="Arial"/>
                <w:lang w:val="en-GB"/>
              </w:rPr>
              <w:t xml:space="preserve">need for linking to the logistic chain </w:t>
            </w:r>
          </w:p>
          <w:p w:rsidR="00212C90" w:rsidRPr="00DE0964" w:rsidRDefault="00212C90" w:rsidP="00DE0964">
            <w:pPr>
              <w:pStyle w:val="ListParagraph"/>
              <w:numPr>
                <w:ilvl w:val="0"/>
                <w:numId w:val="17"/>
              </w:numPr>
              <w:ind w:left="459" w:hanging="283"/>
              <w:rPr>
                <w:rFonts w:ascii="Arial" w:hAnsi="Arial" w:cs="Arial"/>
                <w:b/>
                <w:bCs/>
                <w:lang w:val="en-GB"/>
              </w:rPr>
            </w:pPr>
            <w:r w:rsidRPr="00DE0964">
              <w:rPr>
                <w:rFonts w:ascii="Arial" w:hAnsi="Arial" w:cs="Arial"/>
                <w:lang w:val="en-GB"/>
              </w:rPr>
              <w:t>use of VTS for navigational efficiency and planning in collaboration with other nautical services;</w:t>
            </w:r>
          </w:p>
          <w:p w:rsidR="00212C90" w:rsidRPr="00DE0964" w:rsidRDefault="00212C90" w:rsidP="00DE0964">
            <w:pPr>
              <w:pStyle w:val="ListParagraph"/>
              <w:numPr>
                <w:ilvl w:val="0"/>
                <w:numId w:val="17"/>
              </w:numPr>
              <w:ind w:left="459" w:hanging="283"/>
              <w:rPr>
                <w:rFonts w:ascii="Arial" w:hAnsi="Arial" w:cs="Arial"/>
                <w:b/>
                <w:bCs/>
                <w:lang w:val="en-GB"/>
              </w:rPr>
            </w:pPr>
            <w:r w:rsidRPr="00DE0964">
              <w:rPr>
                <w:rFonts w:ascii="Arial" w:hAnsi="Arial" w:cs="Arial"/>
                <w:lang w:val="en-GB"/>
              </w:rPr>
              <w:t>need  from other parties for access to information  available from VTS (due to its increasing information position)</w:t>
            </w:r>
          </w:p>
        </w:tc>
      </w:tr>
      <w:tr w:rsidR="00212C90" w:rsidRPr="00F6170E">
        <w:trPr>
          <w:trHeight w:val="1631"/>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hanging="720"/>
              <w:rPr>
                <w:rFonts w:ascii="Arial" w:hAnsi="Arial" w:cs="Arial"/>
                <w:b/>
                <w:bCs/>
                <w:lang w:val="en-GB"/>
              </w:rPr>
            </w:pPr>
            <w:r w:rsidRPr="00DE0964">
              <w:rPr>
                <w:rFonts w:ascii="Arial" w:hAnsi="Arial" w:cs="Arial"/>
                <w:b/>
                <w:bCs/>
                <w:lang w:val="en-GB"/>
              </w:rPr>
              <w:t>Communications -</w:t>
            </w:r>
          </w:p>
          <w:p w:rsidR="00212C90" w:rsidRPr="00DE0964" w:rsidRDefault="00212C90" w:rsidP="00DE0964">
            <w:pPr>
              <w:pStyle w:val="ListParagraph"/>
              <w:numPr>
                <w:ilvl w:val="0"/>
                <w:numId w:val="16"/>
              </w:numPr>
              <w:ind w:left="176" w:hanging="142"/>
              <w:rPr>
                <w:rFonts w:ascii="Arial" w:hAnsi="Arial" w:cs="Arial"/>
                <w:lang w:val="en-GB"/>
              </w:rPr>
            </w:pPr>
            <w:r w:rsidRPr="00DE0964">
              <w:rPr>
                <w:rFonts w:ascii="Arial" w:hAnsi="Arial" w:cs="Arial"/>
                <w:lang w:val="en-GB"/>
              </w:rPr>
              <w:t xml:space="preserve">Digitalisation of maritime VHF frequencies is foreseen and most probably autonomous and irreversible. </w:t>
            </w:r>
          </w:p>
          <w:p w:rsidR="00212C90" w:rsidRPr="00DE0964" w:rsidRDefault="00212C90" w:rsidP="00DE0964">
            <w:pPr>
              <w:pStyle w:val="ListParagraph"/>
              <w:numPr>
                <w:ilvl w:val="0"/>
                <w:numId w:val="16"/>
              </w:numPr>
              <w:ind w:left="176" w:hanging="142"/>
              <w:rPr>
                <w:rFonts w:ascii="Arial" w:hAnsi="Arial" w:cs="Arial"/>
                <w:b/>
                <w:bCs/>
                <w:lang w:val="en-GB"/>
              </w:rPr>
            </w:pPr>
            <w:r w:rsidRPr="00DE0964">
              <w:rPr>
                <w:rFonts w:ascii="Arial" w:hAnsi="Arial" w:cs="Arial"/>
                <w:lang w:val="en-GB"/>
              </w:rPr>
              <w:t>New technologies (under e-navigation)</w:t>
            </w:r>
          </w:p>
          <w:p w:rsidR="00212C90" w:rsidRPr="00DE0964" w:rsidRDefault="00212C90" w:rsidP="00DE0964">
            <w:pPr>
              <w:pStyle w:val="ListParagraph"/>
              <w:numPr>
                <w:ilvl w:val="0"/>
                <w:numId w:val="16"/>
              </w:numPr>
              <w:ind w:left="176" w:hanging="142"/>
              <w:rPr>
                <w:rFonts w:ascii="Arial" w:hAnsi="Arial" w:cs="Arial"/>
                <w:b/>
                <w:bCs/>
                <w:lang w:val="en-GB"/>
              </w:rPr>
            </w:pPr>
            <w:r w:rsidRPr="00DE0964">
              <w:rPr>
                <w:rFonts w:ascii="Arial" w:hAnsi="Arial" w:cs="Arial"/>
                <w:lang w:val="en-GB"/>
              </w:rPr>
              <w:t>Modernization GMDSS</w:t>
            </w:r>
          </w:p>
        </w:tc>
      </w:tr>
      <w:tr w:rsidR="00212C90" w:rsidRPr="00F6170E">
        <w:trPr>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left="34"/>
              <w:rPr>
                <w:rFonts w:ascii="Arial" w:hAnsi="Arial" w:cs="Arial"/>
                <w:b/>
                <w:bCs/>
                <w:lang w:val="en-GB"/>
              </w:rPr>
            </w:pPr>
            <w:r w:rsidRPr="00DE0964">
              <w:rPr>
                <w:rFonts w:ascii="Arial" w:hAnsi="Arial" w:cs="Arial"/>
                <w:b/>
                <w:bCs/>
                <w:lang w:val="en-GB"/>
              </w:rPr>
              <w:t xml:space="preserve">Organization and responsibilities: </w:t>
            </w:r>
          </w:p>
          <w:p w:rsidR="00212C90" w:rsidRPr="00DE0964" w:rsidRDefault="00212C90" w:rsidP="00DE0964">
            <w:pPr>
              <w:pStyle w:val="ListParagraph"/>
              <w:ind w:left="34"/>
              <w:rPr>
                <w:rFonts w:ascii="Arial" w:hAnsi="Arial" w:cs="Arial"/>
                <w:lang w:val="en-GB"/>
              </w:rPr>
            </w:pPr>
            <w:r w:rsidRPr="00DE0964">
              <w:rPr>
                <w:rFonts w:ascii="Arial" w:hAnsi="Arial" w:cs="Arial"/>
                <w:lang w:val="en-GB"/>
              </w:rPr>
              <w:t>The introduction of new services (development Maritime Service Portfolio under e-navigation)  may lead to</w:t>
            </w:r>
          </w:p>
          <w:p w:rsidR="00212C90" w:rsidRPr="00DE0964" w:rsidRDefault="00212C90"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new responsibilities and liabilities of the VTS, VTSOs  and the VTS Authority</w:t>
            </w:r>
          </w:p>
          <w:p w:rsidR="00212C90" w:rsidRPr="00DE0964" w:rsidRDefault="00212C90"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changes in the traditional operational structure of the organizations</w:t>
            </w:r>
          </w:p>
          <w:p w:rsidR="00212C90" w:rsidRPr="00DE0964" w:rsidRDefault="00212C90"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new or extra competences for VTSO on various levels</w:t>
            </w:r>
          </w:p>
          <w:p w:rsidR="00212C90" w:rsidRPr="00DE0964" w:rsidRDefault="00212C90" w:rsidP="00DE0964">
            <w:pPr>
              <w:pStyle w:val="ListParagraph"/>
              <w:ind w:left="176" w:hanging="142"/>
              <w:rPr>
                <w:rFonts w:ascii="Arial" w:hAnsi="Arial" w:cs="Arial"/>
                <w:b/>
                <w:bCs/>
                <w:lang w:val="en-GB"/>
              </w:rPr>
            </w:pPr>
            <w:r w:rsidRPr="00DE0964">
              <w:rPr>
                <w:rFonts w:ascii="Arial" w:hAnsi="Arial" w:cs="Arial"/>
                <w:lang w:val="en-GB"/>
              </w:rPr>
              <w:t>•</w:t>
            </w:r>
            <w:r w:rsidRPr="00DE0964">
              <w:rPr>
                <w:rFonts w:ascii="Arial" w:hAnsi="Arial" w:cs="Arial"/>
                <w:lang w:val="en-GB"/>
              </w:rPr>
              <w:tab/>
              <w:t>the need to respond  to (evolving) Quality Management Systems</w:t>
            </w:r>
          </w:p>
        </w:tc>
      </w:tr>
      <w:tr w:rsidR="00212C90" w:rsidRPr="00F6170E">
        <w:trPr>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hanging="686"/>
              <w:rPr>
                <w:rFonts w:ascii="Arial" w:hAnsi="Arial" w:cs="Arial"/>
                <w:b/>
                <w:bCs/>
                <w:lang w:val="en-GB"/>
              </w:rPr>
            </w:pPr>
            <w:r w:rsidRPr="00DE0964">
              <w:rPr>
                <w:rFonts w:ascii="Arial" w:hAnsi="Arial" w:cs="Arial"/>
                <w:b/>
                <w:bCs/>
                <w:lang w:val="en-GB"/>
              </w:rPr>
              <w:t>Legislation -</w:t>
            </w:r>
            <w:r w:rsidRPr="00DE0964">
              <w:rPr>
                <w:rFonts w:ascii="Arial" w:hAnsi="Arial" w:cs="Arial"/>
                <w:b/>
                <w:bCs/>
                <w:lang w:val="en-GB"/>
              </w:rPr>
              <w:tab/>
            </w:r>
          </w:p>
          <w:p w:rsidR="00212C90" w:rsidRPr="00DE0964" w:rsidRDefault="00212C90" w:rsidP="00DE0964">
            <w:pPr>
              <w:pStyle w:val="ListParagraph"/>
              <w:ind w:left="176" w:hanging="142"/>
              <w:rPr>
                <w:rFonts w:ascii="Arial" w:hAnsi="Arial" w:cs="Arial"/>
                <w:lang w:val="en-GB"/>
              </w:rPr>
            </w:pPr>
            <w:r w:rsidRPr="00DE0964">
              <w:rPr>
                <w:rFonts w:ascii="Arial" w:hAnsi="Arial" w:cs="Arial"/>
                <w:lang w:val="en-GB"/>
              </w:rPr>
              <w:lastRenderedPageBreak/>
              <w:t>•</w:t>
            </w:r>
            <w:r w:rsidRPr="00DE0964">
              <w:rPr>
                <w:rFonts w:ascii="Arial" w:hAnsi="Arial" w:cs="Arial"/>
                <w:lang w:val="en-GB"/>
              </w:rPr>
              <w:tab/>
              <w:t xml:space="preserve">Due to the increasing complexity of international maritime shipping an increase of </w:t>
            </w:r>
            <w:proofErr w:type="gramStart"/>
            <w:r w:rsidRPr="00DE0964">
              <w:rPr>
                <w:rFonts w:ascii="Arial" w:hAnsi="Arial" w:cs="Arial"/>
                <w:lang w:val="en-GB"/>
              </w:rPr>
              <w:t>legislation ,</w:t>
            </w:r>
            <w:proofErr w:type="gramEnd"/>
            <w:r w:rsidRPr="00DE0964">
              <w:rPr>
                <w:rFonts w:ascii="Arial" w:hAnsi="Arial" w:cs="Arial"/>
                <w:lang w:val="en-GB"/>
              </w:rPr>
              <w:t xml:space="preserve">  regulations and Guidelines for operating VTS are to be expected.</w:t>
            </w:r>
          </w:p>
          <w:p w:rsidR="00212C90" w:rsidRPr="00DE0964" w:rsidRDefault="00212C90" w:rsidP="00DE0964">
            <w:pPr>
              <w:pStyle w:val="ListParagraph"/>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Certification of the performance of VTS is expected, the need for certification of the VTS organization may be studied</w:t>
            </w:r>
          </w:p>
          <w:p w:rsidR="00212C90" w:rsidRPr="00DE0964" w:rsidRDefault="00212C90" w:rsidP="00DE0964">
            <w:pPr>
              <w:pStyle w:val="ListParagraph"/>
              <w:tabs>
                <w:tab w:val="left" w:pos="176"/>
              </w:tabs>
              <w:ind w:left="176" w:hanging="142"/>
              <w:rPr>
                <w:rFonts w:ascii="Arial" w:hAnsi="Arial" w:cs="Arial"/>
                <w:lang w:val="en-GB"/>
              </w:rPr>
            </w:pPr>
            <w:r w:rsidRPr="00DE0964">
              <w:rPr>
                <w:rFonts w:ascii="Arial" w:hAnsi="Arial" w:cs="Arial"/>
                <w:lang w:val="en-GB"/>
              </w:rPr>
              <w:t>•</w:t>
            </w:r>
            <w:r w:rsidRPr="00DE0964">
              <w:rPr>
                <w:rFonts w:ascii="Arial" w:hAnsi="Arial" w:cs="Arial"/>
                <w:lang w:val="en-GB"/>
              </w:rPr>
              <w:tab/>
              <w:t xml:space="preserve">The imbedding of changes in SOLAS V, Resolution 12  </w:t>
            </w:r>
          </w:p>
        </w:tc>
      </w:tr>
      <w:tr w:rsidR="00212C90" w:rsidRPr="00F6170E">
        <w:trPr>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left="34" w:hanging="34"/>
              <w:rPr>
                <w:rFonts w:ascii="Arial" w:hAnsi="Arial" w:cs="Arial"/>
                <w:b/>
                <w:bCs/>
                <w:lang w:val="en-GB"/>
              </w:rPr>
            </w:pPr>
            <w:r w:rsidRPr="00DE0964">
              <w:rPr>
                <w:rFonts w:ascii="Arial" w:hAnsi="Arial" w:cs="Arial"/>
                <w:b/>
                <w:bCs/>
                <w:lang w:val="en-GB"/>
              </w:rPr>
              <w:t>Training and Simulation</w:t>
            </w:r>
          </w:p>
          <w:p w:rsidR="00212C90" w:rsidRPr="00DE0964" w:rsidRDefault="00212C90"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lang w:val="en-GB"/>
              </w:rPr>
              <w:t xml:space="preserve">Due to all foreseen developments training Guidelines and Model Courses may have to be reviewed and adjusted to new operational needs; </w:t>
            </w:r>
          </w:p>
          <w:p w:rsidR="00212C90" w:rsidRPr="00DE0964" w:rsidRDefault="00212C90"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lang w:val="en-GB"/>
              </w:rPr>
              <w:t>The requirements for simulation training will have to be further developed and increased;</w:t>
            </w:r>
            <w:r w:rsidRPr="00DE0964">
              <w:rPr>
                <w:rFonts w:ascii="Arial" w:hAnsi="Arial" w:cs="Arial"/>
              </w:rPr>
              <w:tab/>
            </w:r>
          </w:p>
          <w:p w:rsidR="00212C90" w:rsidRPr="00DE0964" w:rsidRDefault="00212C90" w:rsidP="00DE0964">
            <w:pPr>
              <w:pStyle w:val="ListParagraph"/>
              <w:numPr>
                <w:ilvl w:val="0"/>
                <w:numId w:val="18"/>
              </w:numPr>
              <w:tabs>
                <w:tab w:val="left" w:pos="176"/>
              </w:tabs>
              <w:ind w:left="176" w:hanging="142"/>
              <w:rPr>
                <w:rFonts w:ascii="Arial" w:hAnsi="Arial" w:cs="Arial"/>
                <w:lang w:val="en-GB"/>
              </w:rPr>
            </w:pPr>
            <w:r w:rsidRPr="00DE0964">
              <w:rPr>
                <w:rFonts w:ascii="Arial" w:hAnsi="Arial" w:cs="Arial"/>
              </w:rPr>
              <w:t>Need for an internationally recognized mandatory VTSO  certification (in a system similar to STCW)</w:t>
            </w:r>
          </w:p>
        </w:tc>
      </w:tr>
      <w:tr w:rsidR="00212C90" w:rsidRPr="00F6170E">
        <w:trPr>
          <w:jc w:val="center"/>
        </w:trPr>
        <w:tc>
          <w:tcPr>
            <w:tcW w:w="2912" w:type="dxa"/>
            <w:vMerge/>
          </w:tcPr>
          <w:p w:rsidR="00212C90" w:rsidRPr="00DE0964" w:rsidRDefault="00212C90" w:rsidP="00DE0964">
            <w:pPr>
              <w:pStyle w:val="ListParagraph"/>
              <w:ind w:left="0"/>
              <w:rPr>
                <w:rFonts w:ascii="Arial" w:hAnsi="Arial" w:cs="Arial"/>
                <w:lang w:val="en-GB"/>
              </w:rPr>
            </w:pPr>
          </w:p>
        </w:tc>
        <w:tc>
          <w:tcPr>
            <w:tcW w:w="5796" w:type="dxa"/>
          </w:tcPr>
          <w:p w:rsidR="00212C90" w:rsidRPr="00DE0964" w:rsidRDefault="00212C90" w:rsidP="00DE0964">
            <w:pPr>
              <w:pStyle w:val="ListParagraph"/>
              <w:ind w:left="176" w:hanging="142"/>
              <w:rPr>
                <w:rFonts w:ascii="Arial" w:hAnsi="Arial" w:cs="Arial"/>
                <w:lang w:val="en-GB"/>
              </w:rPr>
            </w:pPr>
          </w:p>
        </w:tc>
      </w:tr>
    </w:tbl>
    <w:p w:rsidR="00895A32" w:rsidRPr="00F6170E" w:rsidRDefault="00895A32" w:rsidP="00895A32">
      <w:pPr>
        <w:pStyle w:val="AnnexHead1"/>
      </w:pPr>
      <w:r w:rsidRPr="00F6170E">
        <w:t>Examples of the strengths and weaknesses of the current IMO Resolution A.857(20)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4172"/>
      </w:tblGrid>
      <w:tr w:rsidR="00895A32" w:rsidRPr="00F6170E" w:rsidTr="00A30182">
        <w:trPr>
          <w:jc w:val="center"/>
        </w:trPr>
        <w:tc>
          <w:tcPr>
            <w:tcW w:w="4536" w:type="dxa"/>
          </w:tcPr>
          <w:p w:rsidR="00895A32" w:rsidRPr="00DE0964" w:rsidRDefault="00895A32" w:rsidP="00A30182">
            <w:pPr>
              <w:jc w:val="center"/>
              <w:rPr>
                <w:b/>
                <w:bCs/>
              </w:rPr>
            </w:pPr>
            <w:r w:rsidRPr="00DE0964">
              <w:rPr>
                <w:b/>
                <w:bCs/>
              </w:rPr>
              <w:t>Strengths</w:t>
            </w:r>
          </w:p>
        </w:tc>
        <w:tc>
          <w:tcPr>
            <w:tcW w:w="4172" w:type="dxa"/>
          </w:tcPr>
          <w:p w:rsidR="00895A32" w:rsidRPr="00DE0964" w:rsidRDefault="00895A32" w:rsidP="00A30182">
            <w:pPr>
              <w:jc w:val="center"/>
              <w:rPr>
                <w:b/>
                <w:bCs/>
              </w:rPr>
            </w:pPr>
            <w:r w:rsidRPr="00DE0964">
              <w:rPr>
                <w:b/>
                <w:bCs/>
              </w:rPr>
              <w:t>Weaknesses</w:t>
            </w:r>
          </w:p>
        </w:tc>
      </w:tr>
      <w:tr w:rsidR="00895A32" w:rsidRPr="00F6170E" w:rsidTr="00A30182">
        <w:trPr>
          <w:jc w:val="center"/>
        </w:trPr>
        <w:tc>
          <w:tcPr>
            <w:tcW w:w="4536" w:type="dxa"/>
          </w:tcPr>
          <w:p w:rsidR="00895A32" w:rsidRPr="00DE0964" w:rsidRDefault="00895A32" w:rsidP="00A30182">
            <w:r w:rsidRPr="00DE0964">
              <w:t>Vessel Traffic Services (VTS) are recognised under SOLAS, (Chapter V Regulation 12) as contributing to safety of life at sea, safety and efficiency of navigation and protection of the marine environment.</w:t>
            </w:r>
          </w:p>
        </w:tc>
        <w:tc>
          <w:tcPr>
            <w:tcW w:w="4172" w:type="dxa"/>
          </w:tcPr>
          <w:p w:rsidR="00895A32" w:rsidRPr="00DE0964" w:rsidRDefault="00895A32" w:rsidP="00A30182">
            <w:r w:rsidRPr="00DE0964">
              <w:t>The Resolution</w:t>
            </w:r>
            <w:r w:rsidR="00111B31">
              <w:t xml:space="preserve"> </w:t>
            </w:r>
            <w:r w:rsidRPr="00DE0964">
              <w:t>is over 16 years old and was adopted:</w:t>
            </w:r>
          </w:p>
          <w:p w:rsidR="00895A32" w:rsidRPr="00DE0964" w:rsidRDefault="00895A32" w:rsidP="00A30182">
            <w:pPr>
              <w:pStyle w:val="ListParagraph"/>
              <w:numPr>
                <w:ilvl w:val="0"/>
                <w:numId w:val="11"/>
              </w:numPr>
              <w:spacing w:after="0" w:line="240" w:lineRule="auto"/>
              <w:rPr>
                <w:rFonts w:ascii="Arial" w:hAnsi="Arial" w:cs="Arial"/>
                <w:lang w:val="en-GB"/>
              </w:rPr>
            </w:pPr>
            <w:r w:rsidRPr="00DE0964">
              <w:rPr>
                <w:rFonts w:ascii="Arial" w:hAnsi="Arial" w:cs="Arial"/>
                <w:lang w:val="en-GB"/>
              </w:rPr>
              <w:t>prior to the last SOLAS amendment relating to VTS (Regulation 12 -textual change in 1997 and adopted in 1999)</w:t>
            </w:r>
          </w:p>
          <w:p w:rsidR="00895A32" w:rsidRPr="00DE0964" w:rsidRDefault="00895A32" w:rsidP="00A30182">
            <w:pPr>
              <w:pStyle w:val="ListParagraph"/>
              <w:numPr>
                <w:ilvl w:val="0"/>
                <w:numId w:val="11"/>
              </w:numPr>
              <w:spacing w:after="0" w:line="240" w:lineRule="auto"/>
              <w:rPr>
                <w:rFonts w:ascii="Arial" w:hAnsi="Arial" w:cs="Arial"/>
                <w:lang w:val="en-GB"/>
              </w:rPr>
            </w:pPr>
            <w:r w:rsidRPr="00DE0964">
              <w:rPr>
                <w:rFonts w:ascii="Arial" w:hAnsi="Arial" w:cs="Arial"/>
                <w:lang w:val="en-GB"/>
              </w:rPr>
              <w:t>prior to modern technologies</w:t>
            </w:r>
          </w:p>
          <w:p w:rsidR="00895A32" w:rsidRPr="00DE0964" w:rsidRDefault="00895A32" w:rsidP="00A30182">
            <w:pPr>
              <w:pStyle w:val="ListParagraph"/>
              <w:numPr>
                <w:ilvl w:val="0"/>
                <w:numId w:val="11"/>
              </w:numPr>
              <w:spacing w:after="0" w:line="240" w:lineRule="auto"/>
              <w:rPr>
                <w:rFonts w:ascii="Arial" w:hAnsi="Arial" w:cs="Arial"/>
                <w:lang w:val="en-GB"/>
              </w:rPr>
            </w:pPr>
            <w:proofErr w:type="gramStart"/>
            <w:r w:rsidRPr="00DE0964">
              <w:rPr>
                <w:rFonts w:ascii="Arial" w:hAnsi="Arial" w:cs="Arial"/>
                <w:lang w:val="en-GB"/>
              </w:rPr>
              <w:t>at</w:t>
            </w:r>
            <w:proofErr w:type="gramEnd"/>
            <w:r w:rsidRPr="00DE0964">
              <w:rPr>
                <w:rFonts w:ascii="Arial" w:hAnsi="Arial" w:cs="Arial"/>
                <w:lang w:val="en-GB"/>
              </w:rPr>
              <w:t xml:space="preserve"> a time when VTS was in its infancy.  VTS is now a mature and established partner in the maritime domain with respect to its role, function and interaction with other services</w:t>
            </w:r>
          </w:p>
          <w:p w:rsidR="00895A32" w:rsidRPr="00DE0964" w:rsidRDefault="00895A32" w:rsidP="00A30182">
            <w:pPr>
              <w:pStyle w:val="ListParagraph"/>
              <w:numPr>
                <w:ilvl w:val="0"/>
                <w:numId w:val="11"/>
              </w:numPr>
              <w:spacing w:after="0" w:line="240" w:lineRule="auto"/>
              <w:rPr>
                <w:rFonts w:ascii="Arial" w:hAnsi="Arial" w:cs="Arial"/>
                <w:lang w:val="en-GB"/>
              </w:rPr>
            </w:pPr>
            <w:r w:rsidRPr="00DE0964">
              <w:rPr>
                <w:rFonts w:ascii="Arial" w:hAnsi="Arial" w:cs="Arial"/>
                <w:lang w:val="en-GB"/>
              </w:rPr>
              <w:t>at a time when the globalisation of maritime shipping had just commenced and the impact on VTS (boundaries, responsibilities, etc.) was unclear</w:t>
            </w:r>
          </w:p>
        </w:tc>
      </w:tr>
      <w:tr w:rsidR="00895A32" w:rsidRPr="00F6170E" w:rsidTr="00A30182">
        <w:trPr>
          <w:jc w:val="center"/>
        </w:trPr>
        <w:tc>
          <w:tcPr>
            <w:tcW w:w="4536" w:type="dxa"/>
          </w:tcPr>
          <w:p w:rsidR="00895A32" w:rsidRPr="00DE0964" w:rsidRDefault="00895A32" w:rsidP="00A30182">
            <w:r w:rsidRPr="00DE0964">
              <w:t xml:space="preserve">Provides Internationally recognised guidelines for Contracting Governments / Competent authorities to authorise VTS Authorities to deliver VTS services worldwide </w:t>
            </w:r>
          </w:p>
        </w:tc>
        <w:tc>
          <w:tcPr>
            <w:tcW w:w="4172" w:type="dxa"/>
          </w:tcPr>
          <w:p w:rsidR="00895A32" w:rsidRPr="00DE0964" w:rsidRDefault="00895A32" w:rsidP="00A30182">
            <w:r w:rsidRPr="00DE0964">
              <w:t xml:space="preserve">Although there is </w:t>
            </w:r>
            <w:proofErr w:type="gramStart"/>
            <w:r w:rsidRPr="00DE0964">
              <w:t>a  mechanism</w:t>
            </w:r>
            <w:proofErr w:type="gramEnd"/>
            <w:r w:rsidRPr="00DE0964">
              <w:t xml:space="preserve"> to amend the Resolution it is recognized that the process often requires considerable inter-government coordination which may prevent  </w:t>
            </w:r>
            <w:r w:rsidRPr="00DE0964">
              <w:lastRenderedPageBreak/>
              <w:t>changes in a timely manner to meet recent developments and maintain transparency and currency.</w:t>
            </w:r>
          </w:p>
        </w:tc>
      </w:tr>
      <w:tr w:rsidR="00895A32" w:rsidRPr="00F6170E" w:rsidTr="00A30182">
        <w:trPr>
          <w:jc w:val="center"/>
        </w:trPr>
        <w:tc>
          <w:tcPr>
            <w:tcW w:w="4536" w:type="dxa"/>
          </w:tcPr>
          <w:p w:rsidR="00895A32" w:rsidRPr="00DE0964" w:rsidRDefault="00895A32" w:rsidP="00A30182">
            <w:r w:rsidRPr="00DE0964">
              <w:lastRenderedPageBreak/>
              <w:t>Provides guidance as to the responsibilities and liabilities of VTS authorities</w:t>
            </w:r>
          </w:p>
        </w:tc>
        <w:tc>
          <w:tcPr>
            <w:tcW w:w="4172" w:type="dxa"/>
          </w:tcPr>
          <w:p w:rsidR="00895A32" w:rsidRPr="00EA7A21" w:rsidRDefault="00895A32" w:rsidP="00A30182">
            <w:pPr>
              <w:pStyle w:val="CommentText"/>
              <w:rPr>
                <w:rFonts w:cs="Arial"/>
                <w:lang w:val="en-AU" w:eastAsia="en-US"/>
              </w:rPr>
            </w:pPr>
            <w:r w:rsidRPr="00EA7A21">
              <w:rPr>
                <w:rFonts w:cs="Arial"/>
                <w:lang w:val="en-GB" w:eastAsia="en-US"/>
              </w:rPr>
              <w:t>The definitions in the Resolution</w:t>
            </w:r>
          </w:p>
          <w:p w:rsidR="00895A32" w:rsidRPr="00DE0964" w:rsidRDefault="00895A32" w:rsidP="00A30182">
            <w:r w:rsidRPr="00DE0964">
              <w:t xml:space="preserve"> </w:t>
            </w:r>
            <w:proofErr w:type="gramStart"/>
            <w:r w:rsidRPr="00DE0964">
              <w:t>are</w:t>
            </w:r>
            <w:proofErr w:type="gramEnd"/>
            <w:r w:rsidRPr="00DE0964">
              <w:t xml:space="preserve"> in need of review and amendment  as identified by  IALA recent guidance  In addition new definitions are also required. It has been recognized that commonly accepted and unambiguous definitions </w:t>
            </w:r>
            <w:proofErr w:type="gramStart"/>
            <w:r w:rsidRPr="00DE0964">
              <w:t>are  in</w:t>
            </w:r>
            <w:proofErr w:type="gramEnd"/>
            <w:r w:rsidRPr="00DE0964">
              <w:t xml:space="preserve"> line with the IMO harmonization policy.</w:t>
            </w:r>
          </w:p>
        </w:tc>
      </w:tr>
      <w:tr w:rsidR="00895A32" w:rsidRPr="00F6170E" w:rsidTr="00A30182">
        <w:trPr>
          <w:jc w:val="center"/>
        </w:trPr>
        <w:tc>
          <w:tcPr>
            <w:tcW w:w="4536" w:type="dxa"/>
          </w:tcPr>
          <w:p w:rsidR="00895A32" w:rsidRPr="00DE0964" w:rsidRDefault="00895A32" w:rsidP="00A30182">
            <w:r w:rsidRPr="00DE0964">
              <w:t>Provides Internationally recognised guidelines for planning and implementing a VTS</w:t>
            </w:r>
          </w:p>
        </w:tc>
        <w:tc>
          <w:tcPr>
            <w:tcW w:w="4172" w:type="dxa"/>
          </w:tcPr>
          <w:p w:rsidR="00895A32" w:rsidRPr="00DE0964" w:rsidRDefault="00895A32" w:rsidP="00A30182">
            <w:proofErr w:type="gramStart"/>
            <w:r w:rsidRPr="00DE0964">
              <w:t>The  scale</w:t>
            </w:r>
            <w:proofErr w:type="gramEnd"/>
            <w:r w:rsidRPr="00DE0964">
              <w:t xml:space="preserve"> of the types of services needs to be  defined as they currently are a source for continuous debate.  </w:t>
            </w:r>
          </w:p>
          <w:p w:rsidR="00895A32" w:rsidRPr="00DE0964" w:rsidRDefault="00895A32" w:rsidP="00A30182">
            <w:r w:rsidRPr="00DE0964">
              <w:t>[</w:t>
            </w:r>
            <w:r w:rsidRPr="00111B31">
              <w:rPr>
                <w:highlight w:val="yellow"/>
              </w:rPr>
              <w:t>Not sure what you mean by scale of the types of services. Categories - Levels?]</w:t>
            </w:r>
          </w:p>
        </w:tc>
      </w:tr>
      <w:tr w:rsidR="00895A32" w:rsidRPr="00F6170E" w:rsidTr="00A30182">
        <w:trPr>
          <w:jc w:val="center"/>
        </w:trPr>
        <w:tc>
          <w:tcPr>
            <w:tcW w:w="4536" w:type="dxa"/>
          </w:tcPr>
          <w:p w:rsidR="00895A32" w:rsidRPr="00DE0964" w:rsidRDefault="00895A32" w:rsidP="00A30182">
            <w:r w:rsidRPr="00DE0964">
              <w:t>Provides Internationally agreed guidelines on recruitment, qualification and training of VTS operators</w:t>
            </w:r>
          </w:p>
        </w:tc>
        <w:tc>
          <w:tcPr>
            <w:tcW w:w="4172" w:type="dxa"/>
          </w:tcPr>
          <w:p w:rsidR="00895A32" w:rsidRPr="00DE0964" w:rsidRDefault="00895A32" w:rsidP="00A30182">
            <w:r w:rsidRPr="00DE0964">
              <w:t xml:space="preserve">The Resolution needs to provide guidance on the requirements for validity, renewal or compulsory </w:t>
            </w:r>
            <w:proofErr w:type="gramStart"/>
            <w:r w:rsidRPr="00DE0964">
              <w:t>expiry  of</w:t>
            </w:r>
            <w:proofErr w:type="gramEnd"/>
            <w:r w:rsidRPr="00DE0964">
              <w:t xml:space="preserve"> certification.</w:t>
            </w:r>
          </w:p>
          <w:p w:rsidR="00895A32" w:rsidRPr="00DE0964" w:rsidRDefault="00895A32" w:rsidP="00A30182">
            <w:r w:rsidRPr="00DE0964">
              <w:t>[Not sure what you mean by compulsory expiry. What about mandatory training?]</w:t>
            </w:r>
          </w:p>
        </w:tc>
      </w:tr>
      <w:tr w:rsidR="00895A32" w:rsidRPr="00F6170E" w:rsidTr="00A30182">
        <w:trPr>
          <w:jc w:val="center"/>
        </w:trPr>
        <w:tc>
          <w:tcPr>
            <w:tcW w:w="4536" w:type="dxa"/>
            <w:vMerge w:val="restart"/>
          </w:tcPr>
          <w:p w:rsidR="00895A32" w:rsidRPr="00DE0964" w:rsidRDefault="00895A32" w:rsidP="00A30182">
            <w:r w:rsidRPr="00DE0964">
              <w:t>The delivery of VTS services is transparent to mariners</w:t>
            </w:r>
          </w:p>
        </w:tc>
        <w:tc>
          <w:tcPr>
            <w:tcW w:w="4172" w:type="dxa"/>
          </w:tcPr>
          <w:p w:rsidR="00895A32" w:rsidRPr="00DE0964" w:rsidRDefault="00895A32" w:rsidP="00A30182">
            <w:r w:rsidRPr="00DE0964">
              <w:t xml:space="preserve">Guidance is also needed for: </w:t>
            </w:r>
          </w:p>
          <w:p w:rsidR="00895A32" w:rsidRPr="00DE0964" w:rsidRDefault="00895A32" w:rsidP="00A30182">
            <w:pPr>
              <w:pStyle w:val="ListParagraph"/>
              <w:numPr>
                <w:ilvl w:val="0"/>
                <w:numId w:val="14"/>
              </w:numPr>
              <w:ind w:left="111" w:hanging="142"/>
              <w:rPr>
                <w:lang w:val="en-GB"/>
              </w:rPr>
            </w:pPr>
            <w:r w:rsidRPr="00DE0964">
              <w:rPr>
                <w:rFonts w:ascii="Arial" w:hAnsi="Arial" w:cs="Arial"/>
                <w:lang w:val="en-GB"/>
              </w:rPr>
              <w:t xml:space="preserve">the management of maritime data and information, </w:t>
            </w:r>
          </w:p>
          <w:p w:rsidR="00895A32" w:rsidRPr="00DE0964" w:rsidRDefault="00895A32" w:rsidP="00A30182">
            <w:pPr>
              <w:pStyle w:val="ListParagraph"/>
              <w:numPr>
                <w:ilvl w:val="0"/>
                <w:numId w:val="14"/>
              </w:numPr>
              <w:ind w:left="111" w:hanging="111"/>
              <w:rPr>
                <w:lang w:val="en-GB"/>
              </w:rPr>
            </w:pPr>
            <w:r w:rsidRPr="00DE0964">
              <w:rPr>
                <w:rFonts w:ascii="Arial" w:hAnsi="Arial" w:cs="Arial"/>
                <w:lang w:val="en-GB"/>
              </w:rPr>
              <w:t>ensuring a legal basis for information sharing and re-use of data in accordance with national and international law</w:t>
            </w:r>
          </w:p>
          <w:p w:rsidR="00895A32" w:rsidRPr="00DE0964" w:rsidRDefault="00895A32" w:rsidP="00A30182">
            <w:pPr>
              <w:pStyle w:val="ListParagraph"/>
              <w:numPr>
                <w:ilvl w:val="0"/>
                <w:numId w:val="14"/>
              </w:numPr>
              <w:ind w:left="111" w:hanging="111"/>
              <w:rPr>
                <w:lang w:val="en-GB"/>
              </w:rPr>
            </w:pPr>
            <w:r w:rsidRPr="00DE0964">
              <w:rPr>
                <w:lang w:val="en-GB"/>
              </w:rPr>
              <w:t xml:space="preserve"> </w:t>
            </w:r>
            <w:r w:rsidRPr="00DE0964">
              <w:rPr>
                <w:rFonts w:ascii="Arial" w:hAnsi="Arial" w:cs="Arial"/>
                <w:lang w:val="en-GB"/>
              </w:rPr>
              <w:t>VTS - Pilotage interoperability</w:t>
            </w:r>
          </w:p>
        </w:tc>
      </w:tr>
      <w:tr w:rsidR="00895A32" w:rsidRPr="00F6170E" w:rsidTr="00A30182">
        <w:trPr>
          <w:jc w:val="center"/>
        </w:trPr>
        <w:tc>
          <w:tcPr>
            <w:tcW w:w="4536" w:type="dxa"/>
            <w:vMerge/>
          </w:tcPr>
          <w:p w:rsidR="00895A32" w:rsidRPr="00DE0964" w:rsidRDefault="00895A32" w:rsidP="00A30182"/>
        </w:tc>
        <w:tc>
          <w:tcPr>
            <w:tcW w:w="4172" w:type="dxa"/>
          </w:tcPr>
          <w:p w:rsidR="00895A32" w:rsidRPr="00DE0964" w:rsidRDefault="00895A32" w:rsidP="00A30182">
            <w:r w:rsidRPr="00DE0964">
              <w:t xml:space="preserve">There are VTS like services provided by non-VTS authorities (e.g. commercial operators wind-and </w:t>
            </w:r>
            <w:proofErr w:type="spellStart"/>
            <w:r w:rsidRPr="00DE0964">
              <w:t>fishfarms</w:t>
            </w:r>
            <w:proofErr w:type="spellEnd"/>
            <w:r w:rsidRPr="00DE0964">
              <w:t xml:space="preserve"> and other offshore installations), which are not bound to the present Resolution.</w:t>
            </w:r>
          </w:p>
          <w:p w:rsidR="00895A32" w:rsidRPr="00DE0964" w:rsidRDefault="00895A32" w:rsidP="00A30182">
            <w:r w:rsidRPr="00DE0964">
              <w:t>[INS is a VTS Information Service. The service provided by 'those above' is a Local Service consisting of information and no interaction - or should be!]</w:t>
            </w:r>
          </w:p>
        </w:tc>
      </w:tr>
      <w:tr w:rsidR="00895A32" w:rsidRPr="00F6170E" w:rsidTr="00A30182">
        <w:trPr>
          <w:jc w:val="center"/>
        </w:trPr>
        <w:tc>
          <w:tcPr>
            <w:tcW w:w="4536" w:type="dxa"/>
          </w:tcPr>
          <w:p w:rsidR="00895A32" w:rsidRPr="00DE0964" w:rsidRDefault="00895A32" w:rsidP="00A30182">
            <w:pPr>
              <w:rPr>
                <w:lang w:val="en-AU"/>
              </w:rPr>
            </w:pPr>
          </w:p>
        </w:tc>
        <w:tc>
          <w:tcPr>
            <w:tcW w:w="4172" w:type="dxa"/>
          </w:tcPr>
          <w:p w:rsidR="00895A32" w:rsidRPr="00DE0964" w:rsidRDefault="00895A32" w:rsidP="00A30182">
            <w:pPr>
              <w:rPr>
                <w:lang w:val="en-AU"/>
              </w:rPr>
            </w:pPr>
            <w:r w:rsidRPr="00DE0964">
              <w:rPr>
                <w:lang w:val="en-AU"/>
              </w:rPr>
              <w:t xml:space="preserve">According to </w:t>
            </w:r>
            <w:proofErr w:type="gramStart"/>
            <w:r w:rsidRPr="00DE0964">
              <w:rPr>
                <w:lang w:val="en-AU"/>
              </w:rPr>
              <w:t>A.857(</w:t>
            </w:r>
            <w:proofErr w:type="gramEnd"/>
            <w:r w:rsidRPr="00DE0964">
              <w:rPr>
                <w:lang w:val="en-AU"/>
              </w:rPr>
              <w:t>20) , by establishing a VTS, the guidelines for Criteria for Ship Reporting Systems sh</w:t>
            </w:r>
            <w:r>
              <w:rPr>
                <w:lang w:val="en-AU"/>
              </w:rPr>
              <w:t>ould be used in conjunction with</w:t>
            </w:r>
            <w:r w:rsidRPr="00DE0964">
              <w:rPr>
                <w:lang w:val="en-AU"/>
              </w:rPr>
              <w:t xml:space="preserve"> A.857. See A.857</w:t>
            </w:r>
            <w:proofErr w:type="gramStart"/>
            <w:r w:rsidRPr="00DE0964">
              <w:rPr>
                <w:lang w:val="en-AU"/>
              </w:rPr>
              <w:t>.(</w:t>
            </w:r>
            <w:proofErr w:type="gramEnd"/>
            <w:r w:rsidRPr="00DE0964">
              <w:rPr>
                <w:lang w:val="en-AU"/>
              </w:rPr>
              <w:t xml:space="preserve">20) Annex 1, point 3. </w:t>
            </w:r>
          </w:p>
          <w:p w:rsidR="00895A32" w:rsidRPr="00DE0964" w:rsidRDefault="00895A32" w:rsidP="00A30182">
            <w:pPr>
              <w:rPr>
                <w:lang w:val="en-AU"/>
              </w:rPr>
            </w:pPr>
            <w:r w:rsidRPr="00DE0964">
              <w:rPr>
                <w:lang w:val="en-AU"/>
              </w:rPr>
              <w:t xml:space="preserve">This guideline for Ship Reporting System is also very old (1994) and today, a VTS is a totally different instrument of a Ship Reporting System </w:t>
            </w:r>
            <w:r w:rsidRPr="00DE0964">
              <w:rPr>
                <w:lang w:val="en-AU"/>
              </w:rPr>
              <w:lastRenderedPageBreak/>
              <w:t>with a different purpose.</w:t>
            </w:r>
          </w:p>
          <w:p w:rsidR="00895A32" w:rsidRPr="00DE0964" w:rsidRDefault="00895A32" w:rsidP="00A30182">
            <w:pPr>
              <w:rPr>
                <w:lang w:val="en-AU"/>
              </w:rPr>
            </w:pPr>
          </w:p>
        </w:tc>
      </w:tr>
    </w:tbl>
    <w:p w:rsidR="00895A32" w:rsidRDefault="00895A32" w:rsidP="00895A32">
      <w:pPr>
        <w:pStyle w:val="AnnexHead1"/>
        <w:numPr>
          <w:ilvl w:val="0"/>
          <w:numId w:val="0"/>
        </w:numPr>
        <w:ind w:left="851"/>
      </w:pPr>
    </w:p>
    <w:p w:rsidR="00212C90" w:rsidRPr="00F6170E" w:rsidRDefault="00212C90" w:rsidP="006E3CCB">
      <w:pPr>
        <w:pStyle w:val="AnnexHead1"/>
      </w:pPr>
      <w:r w:rsidRPr="00F6170E">
        <w:t>Possible limitations within the existing IMO Resolution A.857(20)</w:t>
      </w:r>
    </w:p>
    <w:p w:rsidR="00212C90" w:rsidRPr="00F6170E" w:rsidRDefault="00212C90" w:rsidP="006E3CCB">
      <w:pPr>
        <w:pStyle w:val="List1"/>
        <w:numPr>
          <w:ilvl w:val="0"/>
          <w:numId w:val="0"/>
        </w:numPr>
        <w:rPr>
          <w:highlight w:val="yellow"/>
          <w:lang w:val="en-GB"/>
        </w:rPr>
      </w:pPr>
    </w:p>
    <w:p w:rsidR="00212C90" w:rsidRPr="00F6170E" w:rsidRDefault="00212C90" w:rsidP="00446C56">
      <w:r w:rsidRPr="00F6170E">
        <w:t>The pr</w:t>
      </w:r>
      <w:r>
        <w:t xml:space="preserve">esent IMO Resolution </w:t>
      </w:r>
      <w:proofErr w:type="gramStart"/>
      <w:r>
        <w:t>A.857(</w:t>
      </w:r>
      <w:proofErr w:type="gramEnd"/>
      <w:r>
        <w:t>20), adopted in 199</w:t>
      </w:r>
      <w:r w:rsidRPr="00F6170E">
        <w:t>7</w:t>
      </w:r>
      <w:r>
        <w:t xml:space="preserve"> with its original structure unchanged, </w:t>
      </w:r>
      <w:r w:rsidRPr="00F6170E">
        <w:t xml:space="preserve">is not flexible enough for and may obstruct the introduction of new items, such as the operation of </w:t>
      </w:r>
      <w:r>
        <w:t>Navigational Assistance Service (</w:t>
      </w:r>
      <w:r w:rsidRPr="00F6170E">
        <w:t>NAS</w:t>
      </w:r>
      <w:ins w:id="8" w:author="Terry Hughes" w:date="2013-05-25T16:15:00Z">
        <w:r>
          <w:t>)</w:t>
        </w:r>
      </w:ins>
      <w:r w:rsidRPr="00F6170E">
        <w:t>, VTS supporting other services</w:t>
      </w:r>
      <w:r>
        <w:t xml:space="preserve"> such </w:t>
      </w:r>
      <w:r w:rsidR="00111B31">
        <w:t>as</w:t>
      </w:r>
      <w:r w:rsidR="00111B31" w:rsidRPr="00F6170E">
        <w:t xml:space="preserve"> Security</w:t>
      </w:r>
      <w:del w:id="9" w:author="Terry Hughes" w:date="2013-05-25T16:28:00Z">
        <w:r w:rsidRPr="00F6170E" w:rsidDel="00593095">
          <w:delText>)</w:delText>
        </w:r>
      </w:del>
      <w:r w:rsidRPr="00F6170E">
        <w:t xml:space="preserve">, VTS beyond Territorial Waters, berth-to-berth advices from shore etc. </w:t>
      </w:r>
    </w:p>
    <w:p w:rsidR="00212C90" w:rsidRPr="00F6170E" w:rsidRDefault="00212C90" w:rsidP="00446C56"/>
    <w:p w:rsidR="00212C90" w:rsidRPr="00F6170E" w:rsidRDefault="00212C90" w:rsidP="00446C56">
      <w:r w:rsidRPr="00F6170E">
        <w:t xml:space="preserve">The relationship with other (also evolving) services and its consequential responsibilities and liabilities may also be constrained by the existing Resolution. </w:t>
      </w:r>
    </w:p>
    <w:p w:rsidR="00212C90" w:rsidRPr="00F6170E" w:rsidRDefault="00212C90" w:rsidP="00446C56"/>
    <w:p w:rsidR="00212C90" w:rsidRPr="00F6170E" w:rsidRDefault="00212C90" w:rsidP="00446C56">
      <w:r w:rsidRPr="00F6170E">
        <w:t xml:space="preserve">Most textual changes </w:t>
      </w:r>
      <w:proofErr w:type="gramStart"/>
      <w:r w:rsidRPr="00F6170E">
        <w:t xml:space="preserve">to  </w:t>
      </w:r>
      <w:r>
        <w:t>IMO</w:t>
      </w:r>
      <w:proofErr w:type="gramEnd"/>
      <w:r>
        <w:t xml:space="preserve"> </w:t>
      </w:r>
      <w:r w:rsidRPr="00F6170E">
        <w:t xml:space="preserve">Resolution </w:t>
      </w:r>
      <w:r>
        <w:t>A.857(20</w:t>
      </w:r>
      <w:ins w:id="10" w:author="Terry Hughes" w:date="2013-05-25T16:16:00Z">
        <w:r>
          <w:t xml:space="preserve">) </w:t>
        </w:r>
      </w:ins>
      <w:r w:rsidRPr="00F6170E">
        <w:t>will not promote the transparency and its unambiguity.</w:t>
      </w:r>
    </w:p>
    <w:p w:rsidR="00212C90" w:rsidRPr="00F6170E" w:rsidRDefault="00212C90" w:rsidP="00446C56"/>
    <w:p w:rsidR="00212C90" w:rsidRPr="00F6170E" w:rsidRDefault="00212C90" w:rsidP="00446C56">
      <w:pPr>
        <w:rPr>
          <w:highlight w:val="yellow"/>
          <w:lang w:eastAsia="en-GB"/>
        </w:rPr>
      </w:pPr>
      <w:r w:rsidRPr="00F6170E">
        <w:t>Consequential aspects in respect to SOLAS V (</w:t>
      </w:r>
      <w:r>
        <w:t>Regulations</w:t>
      </w:r>
      <w:ins w:id="11" w:author="Terry Hughes" w:date="2013-05-25T16:16:00Z">
        <w:r w:rsidRPr="00F6170E">
          <w:t xml:space="preserve"> </w:t>
        </w:r>
      </w:ins>
      <w:r w:rsidRPr="00F6170E">
        <w:t xml:space="preserve">10, 11, 12) for a future delivery of VTS in a rapidly changing maritime domain need further study as a consequence of the vision to be developed. </w:t>
      </w:r>
      <w:r w:rsidRPr="00F6170E">
        <w:rPr>
          <w:highlight w:val="yellow"/>
        </w:rPr>
        <w:br w:type="page"/>
      </w:r>
    </w:p>
    <w:p w:rsidR="00212C90" w:rsidRDefault="00BE698D" w:rsidP="004B68E0">
      <w:pPr>
        <w:pStyle w:val="Annex"/>
        <w:numPr>
          <w:ilvl w:val="0"/>
          <w:numId w:val="0"/>
        </w:numPr>
        <w:spacing w:after="360"/>
        <w:ind w:left="360" w:hanging="360"/>
        <w:rPr>
          <w:rFonts w:cs="Arial"/>
        </w:rPr>
      </w:pPr>
      <w:bookmarkStart w:id="12" w:name="_Ref208647029"/>
      <w:r w:rsidRPr="00BE698D">
        <w:rPr>
          <w:rFonts w:eastAsia="MS Mincho"/>
          <w:b w:val="0"/>
          <w:bCs w:val="0"/>
          <w:caps w:val="0"/>
          <w:kern w:val="28"/>
          <w:lang w:val="en-US"/>
          <w:rPrChange w:id="13" w:author="De Sousa, Jacinto" w:date="2013-06-21T11:25:00Z">
            <w:rPr>
              <w:rFonts w:ascii="Arial" w:eastAsia="MS Mincho" w:hAnsi="Arial"/>
              <w:b w:val="0"/>
              <w:bCs w:val="0"/>
              <w:caps w:val="0"/>
              <w:kern w:val="0"/>
              <w:sz w:val="22"/>
              <w:lang w:eastAsia="en-US"/>
            </w:rPr>
          </w:rPrChange>
        </w:rPr>
        <w:lastRenderedPageBreak/>
        <w:t>ANNEX b</w:t>
      </w:r>
    </w:p>
    <w:p w:rsidR="00212C90" w:rsidRPr="00F6170E" w:rsidRDefault="00BE698D" w:rsidP="004B68E0">
      <w:pPr>
        <w:pStyle w:val="Annex"/>
        <w:numPr>
          <w:ilvl w:val="0"/>
          <w:numId w:val="0"/>
        </w:numPr>
        <w:spacing w:after="360"/>
        <w:ind w:left="360" w:hanging="360"/>
        <w:rPr>
          <w:rFonts w:cs="Arial"/>
        </w:rPr>
      </w:pPr>
      <w:r w:rsidRPr="00BE698D">
        <w:rPr>
          <w:rFonts w:eastAsia="MS Mincho"/>
          <w:b w:val="0"/>
          <w:bCs w:val="0"/>
          <w:caps w:val="0"/>
          <w:kern w:val="28"/>
          <w:lang w:val="en-US"/>
          <w:rPrChange w:id="14" w:author="De Sousa, Jacinto" w:date="2013-06-21T11:25:00Z">
            <w:rPr>
              <w:rFonts w:ascii="Arial" w:eastAsia="MS Mincho" w:hAnsi="Arial"/>
              <w:b w:val="0"/>
              <w:bCs w:val="0"/>
              <w:caps w:val="0"/>
              <w:kern w:val="0"/>
              <w:sz w:val="22"/>
              <w:lang w:eastAsia="en-US"/>
            </w:rPr>
          </w:rPrChange>
        </w:rPr>
        <w:t>PROPOSED VTS STRATEGY PAPER Outline</w:t>
      </w:r>
      <w:bookmarkEnd w:id="12"/>
    </w:p>
    <w:p w:rsidR="00212C90" w:rsidRPr="00F6170E" w:rsidRDefault="00212C90" w:rsidP="007A03C7">
      <w:pPr>
        <w:pStyle w:val="Heading1"/>
        <w:numPr>
          <w:ilvl w:val="0"/>
          <w:numId w:val="13"/>
        </w:numPr>
      </w:pPr>
      <w:r w:rsidRPr="00F6170E">
        <w:rPr>
          <w:b w:val="0"/>
          <w:bCs w:val="0"/>
        </w:rPr>
        <w:t>Introduction</w:t>
      </w:r>
    </w:p>
    <w:p w:rsidR="00212C90" w:rsidRPr="00F6170E" w:rsidRDefault="00212C90" w:rsidP="00517203">
      <w:pPr>
        <w:pStyle w:val="Heading1"/>
      </w:pPr>
      <w:r w:rsidRPr="00F6170E">
        <w:rPr>
          <w:b w:val="0"/>
          <w:bCs w:val="0"/>
        </w:rPr>
        <w:t>Background</w:t>
      </w:r>
    </w:p>
    <w:p w:rsidR="00212C90" w:rsidRPr="00F6170E" w:rsidRDefault="00212C90" w:rsidP="00517203">
      <w:pPr>
        <w:pStyle w:val="Heading2"/>
      </w:pPr>
      <w:r w:rsidRPr="00F6170E">
        <w:rPr>
          <w:b w:val="0"/>
          <w:bCs w:val="0"/>
        </w:rPr>
        <w:t>History of VTS</w:t>
      </w:r>
    </w:p>
    <w:p w:rsidR="00212C90" w:rsidRPr="00F6170E" w:rsidRDefault="00BE698D" w:rsidP="00517203">
      <w:pPr>
        <w:pStyle w:val="Heading2"/>
        <w:numPr>
          <w:numberingChange w:id="15" w:author="DEckhoff" w:date="2013-09-16T19:59:00Z" w:original="%1:2:0:.%2:1:0:"/>
        </w:numPr>
      </w:pPr>
      <w:r w:rsidRPr="00BE698D">
        <w:rPr>
          <w:rFonts w:eastAsia="MS Mincho"/>
          <w:b w:val="0"/>
          <w:bCs w:val="0"/>
          <w:kern w:val="28"/>
          <w:lang w:val="en-US"/>
          <w:rPrChange w:id="16" w:author="De Sousa, Jacinto" w:date="2013-06-21T11:25:00Z">
            <w:rPr>
              <w:rFonts w:ascii="Arial" w:eastAsia="MS Mincho" w:hAnsi="Arial"/>
              <w:b w:val="0"/>
              <w:bCs w:val="0"/>
              <w:i w:val="0"/>
              <w:sz w:val="22"/>
              <w:lang w:eastAsia="en-US"/>
            </w:rPr>
          </w:rPrChange>
        </w:rPr>
        <w:t>Changes and new opportunities in the maritime domain</w:t>
      </w:r>
    </w:p>
    <w:p w:rsidR="00212C90" w:rsidRPr="00F6170E" w:rsidRDefault="00BE698D" w:rsidP="00517203">
      <w:pPr>
        <w:pStyle w:val="Heading2"/>
        <w:numPr>
          <w:numberingChange w:id="17" w:author="DEckhoff" w:date="2013-09-16T19:59:00Z" w:original="%1:2:0:.%2:1:0:"/>
        </w:numPr>
      </w:pPr>
      <w:r w:rsidRPr="00BE698D">
        <w:rPr>
          <w:rFonts w:eastAsia="MS Mincho"/>
          <w:b w:val="0"/>
          <w:bCs w:val="0"/>
          <w:kern w:val="28"/>
          <w:lang w:val="en-US"/>
          <w:rPrChange w:id="18" w:author="De Sousa, Jacinto" w:date="2013-06-21T11:25:00Z">
            <w:rPr>
              <w:rFonts w:ascii="Arial" w:eastAsia="MS Mincho" w:hAnsi="Arial"/>
              <w:b w:val="0"/>
              <w:bCs w:val="0"/>
              <w:i w:val="0"/>
              <w:sz w:val="22"/>
              <w:lang w:eastAsia="en-US"/>
            </w:rPr>
          </w:rPrChange>
        </w:rPr>
        <w:t>Compelling need (for VTS to respond to these needs and changes)</w:t>
      </w:r>
    </w:p>
    <w:p w:rsidR="00212C90" w:rsidRPr="00F6170E" w:rsidRDefault="00212C90" w:rsidP="00517203">
      <w:pPr>
        <w:pStyle w:val="Heading2"/>
        <w:numPr>
          <w:numberingChange w:id="19" w:author="DEckhoff" w:date="2013-09-16T19:59:00Z" w:original="%1:2:0:.%2:1:0:"/>
        </w:numPr>
      </w:pPr>
      <w:r w:rsidRPr="00F6170E">
        <w:rPr>
          <w:b w:val="0"/>
          <w:bCs w:val="0"/>
        </w:rPr>
        <w:t>The mission</w:t>
      </w:r>
    </w:p>
    <w:p w:rsidR="00212C90" w:rsidRPr="00F6170E" w:rsidRDefault="00BE698D" w:rsidP="00517203">
      <w:pPr>
        <w:pStyle w:val="Heading2"/>
        <w:numPr>
          <w:numberingChange w:id="20" w:author="DEckhoff" w:date="2013-09-16T19:59:00Z" w:original="%1:2:0:.%2:1:0:"/>
        </w:numPr>
      </w:pPr>
      <w:r w:rsidRPr="00BE698D">
        <w:rPr>
          <w:rFonts w:eastAsia="MS Mincho"/>
          <w:b w:val="0"/>
          <w:bCs w:val="0"/>
          <w:kern w:val="28"/>
          <w:lang w:val="en-US"/>
          <w:rPrChange w:id="21" w:author="De Sousa, Jacinto" w:date="2013-06-21T11:25:00Z">
            <w:rPr>
              <w:rFonts w:ascii="Arial" w:eastAsia="MS Mincho" w:hAnsi="Arial"/>
              <w:b w:val="0"/>
              <w:bCs w:val="0"/>
              <w:i w:val="0"/>
              <w:sz w:val="22"/>
              <w:lang w:eastAsia="en-US"/>
            </w:rPr>
          </w:rPrChange>
        </w:rPr>
        <w:t>Future task for the VTS Committee</w:t>
      </w:r>
    </w:p>
    <w:p w:rsidR="00212C90" w:rsidRPr="00F6170E" w:rsidRDefault="00212C90" w:rsidP="00517203">
      <w:pPr>
        <w:pStyle w:val="Heading1"/>
      </w:pPr>
      <w:r w:rsidRPr="00F6170E">
        <w:rPr>
          <w:b w:val="0"/>
          <w:bCs w:val="0"/>
        </w:rPr>
        <w:t>Revisiting VTS functionality</w:t>
      </w:r>
    </w:p>
    <w:p w:rsidR="00212C90" w:rsidRPr="00F6170E" w:rsidRDefault="00BE698D" w:rsidP="00517203">
      <w:pPr>
        <w:pStyle w:val="Heading1"/>
        <w:numPr>
          <w:numberingChange w:id="22" w:author="DEckhoff" w:date="2013-09-16T19:59:00Z" w:original="%1:3:0:"/>
        </w:numPr>
      </w:pPr>
      <w:r w:rsidRPr="00BE698D">
        <w:rPr>
          <w:rFonts w:eastAsia="MS Mincho"/>
          <w:b w:val="0"/>
          <w:bCs w:val="0"/>
          <w:kern w:val="28"/>
          <w:lang w:val="en-US"/>
          <w:rPrChange w:id="23" w:author="De Sousa, Jacinto" w:date="2013-06-21T11:25:00Z">
            <w:rPr>
              <w:rFonts w:ascii="Arial" w:eastAsia="MS Mincho" w:hAnsi="Arial"/>
              <w:b w:val="0"/>
              <w:bCs w:val="0"/>
              <w:kern w:val="0"/>
              <w:sz w:val="22"/>
              <w:lang w:eastAsia="en-US"/>
            </w:rPr>
          </w:rPrChange>
        </w:rPr>
        <w:t xml:space="preserve">Other identified issues to be </w:t>
      </w:r>
      <w:proofErr w:type="spellStart"/>
      <w:r w:rsidRPr="00BE698D">
        <w:rPr>
          <w:rFonts w:eastAsia="MS Mincho"/>
          <w:b w:val="0"/>
          <w:bCs w:val="0"/>
          <w:kern w:val="28"/>
          <w:lang w:val="en-US"/>
          <w:rPrChange w:id="24" w:author="De Sousa, Jacinto" w:date="2013-06-21T11:25:00Z">
            <w:rPr>
              <w:rFonts w:ascii="Arial" w:eastAsia="MS Mincho" w:hAnsi="Arial"/>
              <w:b w:val="0"/>
              <w:bCs w:val="0"/>
              <w:kern w:val="0"/>
              <w:sz w:val="22"/>
              <w:lang w:eastAsia="en-US"/>
            </w:rPr>
          </w:rPrChange>
        </w:rPr>
        <w:t>analysed</w:t>
      </w:r>
      <w:proofErr w:type="spellEnd"/>
    </w:p>
    <w:p w:rsidR="00212C90" w:rsidRPr="00F6170E" w:rsidRDefault="00212C90" w:rsidP="00517203">
      <w:pPr>
        <w:pStyle w:val="Heading1"/>
        <w:numPr>
          <w:numberingChange w:id="25" w:author="DEckhoff" w:date="2013-09-16T19:59:00Z" w:original="%1:3:0:"/>
        </w:numPr>
      </w:pPr>
      <w:r w:rsidRPr="00F6170E">
        <w:rPr>
          <w:b w:val="0"/>
          <w:bCs w:val="0"/>
        </w:rPr>
        <w:t>Scope of future VTS</w:t>
      </w:r>
    </w:p>
    <w:p w:rsidR="00212C90" w:rsidRPr="00F6170E" w:rsidRDefault="00212C90" w:rsidP="00517203">
      <w:pPr>
        <w:pStyle w:val="Heading1"/>
        <w:numPr>
          <w:numberingChange w:id="26" w:author="DEckhoff" w:date="2013-09-16T19:59:00Z" w:original="%1:3:0:"/>
        </w:numPr>
      </w:pPr>
      <w:r w:rsidRPr="00F6170E">
        <w:rPr>
          <w:b w:val="0"/>
          <w:bCs w:val="0"/>
        </w:rPr>
        <w:t>Potential consequences</w:t>
      </w:r>
    </w:p>
    <w:p w:rsidR="00212C90" w:rsidRPr="00F6170E" w:rsidRDefault="00212C90" w:rsidP="00517203">
      <w:pPr>
        <w:pStyle w:val="Heading2"/>
      </w:pPr>
      <w:r w:rsidRPr="00F6170E">
        <w:rPr>
          <w:b w:val="0"/>
          <w:bCs w:val="0"/>
        </w:rPr>
        <w:t>Legislation and regulations</w:t>
      </w:r>
    </w:p>
    <w:p w:rsidR="00212C90" w:rsidRPr="00F6170E" w:rsidRDefault="00212C90" w:rsidP="00517203">
      <w:pPr>
        <w:pStyle w:val="Heading2"/>
        <w:numPr>
          <w:numberingChange w:id="27" w:author="DEckhoff" w:date="2013-09-16T19:59:00Z" w:original="%1:6:0:.%2:1:0:"/>
        </w:numPr>
      </w:pPr>
      <w:r>
        <w:rPr>
          <w:b w:val="0"/>
          <w:bCs w:val="0"/>
        </w:rPr>
        <w:t xml:space="preserve">     </w:t>
      </w:r>
      <w:r w:rsidRPr="00F6170E">
        <w:rPr>
          <w:b w:val="0"/>
          <w:bCs w:val="0"/>
        </w:rPr>
        <w:t>Organization</w:t>
      </w:r>
    </w:p>
    <w:p w:rsidR="00212C90" w:rsidRPr="00F6170E" w:rsidRDefault="00BE698D" w:rsidP="00C225F9">
      <w:pPr>
        <w:pStyle w:val="Heading2"/>
        <w:tabs>
          <w:tab w:val="clear" w:pos="576"/>
        </w:tabs>
        <w:ind w:left="851" w:hanging="851"/>
      </w:pPr>
      <w:r w:rsidRPr="00BE698D">
        <w:rPr>
          <w:rFonts w:eastAsia="MS Mincho"/>
          <w:b w:val="0"/>
          <w:bCs w:val="0"/>
          <w:kern w:val="28"/>
          <w:lang w:val="en-US"/>
          <w:rPrChange w:id="28" w:author="De Sousa, Jacinto" w:date="2013-06-21T11:25:00Z">
            <w:rPr>
              <w:rFonts w:ascii="Arial" w:eastAsia="MS Mincho" w:hAnsi="Arial"/>
              <w:b w:val="0"/>
              <w:bCs w:val="0"/>
              <w:i w:val="0"/>
              <w:sz w:val="22"/>
              <w:lang w:eastAsia="en-US"/>
            </w:rPr>
          </w:rPrChange>
        </w:rPr>
        <w:t>Future role and position of VTS</w:t>
      </w:r>
    </w:p>
    <w:p w:rsidR="00212C90" w:rsidRPr="00F6170E" w:rsidRDefault="00BE698D" w:rsidP="00C225F9">
      <w:pPr>
        <w:pStyle w:val="Heading2"/>
        <w:numPr>
          <w:numberingChange w:id="29" w:author="DEckhoff" w:date="2013-09-16T19:59:00Z" w:original="%1:6:0:.%2:3:0:"/>
        </w:numPr>
        <w:tabs>
          <w:tab w:val="clear" w:pos="576"/>
        </w:tabs>
        <w:ind w:left="851" w:hanging="851"/>
      </w:pPr>
      <w:r w:rsidRPr="00BE698D">
        <w:rPr>
          <w:rFonts w:eastAsia="MS Mincho"/>
          <w:b w:val="0"/>
          <w:bCs w:val="0"/>
          <w:kern w:val="28"/>
          <w:lang w:val="en-US"/>
          <w:rPrChange w:id="30" w:author="De Sousa, Jacinto" w:date="2013-06-21T11:25:00Z">
            <w:rPr>
              <w:rFonts w:ascii="Arial" w:eastAsia="MS Mincho" w:hAnsi="Arial"/>
              <w:b w:val="0"/>
              <w:bCs w:val="0"/>
              <w:i w:val="0"/>
              <w:sz w:val="22"/>
              <w:lang w:eastAsia="en-US"/>
            </w:rPr>
          </w:rPrChange>
        </w:rPr>
        <w:t>Future role, position and responsibilities of the VTS Authority</w:t>
      </w:r>
    </w:p>
    <w:p w:rsidR="00212C90" w:rsidRPr="00C225F9" w:rsidRDefault="00212C90" w:rsidP="00C225F9">
      <w:pPr>
        <w:pStyle w:val="Heading2"/>
        <w:numPr>
          <w:numberingChange w:id="31" w:author="DEckhoff" w:date="2013-09-16T19:59:00Z" w:original="%1:6:0:.%2:3:0:"/>
        </w:numPr>
        <w:tabs>
          <w:tab w:val="clear" w:pos="576"/>
        </w:tabs>
        <w:ind w:left="851" w:hanging="851"/>
      </w:pPr>
      <w:r w:rsidRPr="00C225F9">
        <w:rPr>
          <w:b w:val="0"/>
          <w:bCs w:val="0"/>
        </w:rPr>
        <w:t>Human resources and Training</w:t>
      </w:r>
    </w:p>
    <w:p w:rsidR="00212C90" w:rsidRPr="00F6170E" w:rsidRDefault="00212C90" w:rsidP="00C225F9">
      <w:pPr>
        <w:pStyle w:val="Heading2"/>
        <w:numPr>
          <w:numberingChange w:id="32" w:author="DEckhoff" w:date="2013-09-16T19:59:00Z" w:original="%1:6:0:.%2:3:0:"/>
        </w:numPr>
        <w:tabs>
          <w:tab w:val="clear" w:pos="576"/>
        </w:tabs>
        <w:ind w:left="851" w:hanging="851"/>
      </w:pPr>
      <w:r w:rsidRPr="00F6170E">
        <w:rPr>
          <w:b w:val="0"/>
          <w:bCs w:val="0"/>
        </w:rPr>
        <w:t>Services</w:t>
      </w:r>
    </w:p>
    <w:p w:rsidR="00212C90" w:rsidRPr="00F6170E" w:rsidRDefault="00212C90" w:rsidP="00C225F9">
      <w:pPr>
        <w:pStyle w:val="Heading2"/>
        <w:numPr>
          <w:numberingChange w:id="33" w:author="DEckhoff" w:date="2013-09-16T19:59:00Z" w:original="%1:6:0:.%2:3:0:"/>
        </w:numPr>
        <w:tabs>
          <w:tab w:val="clear" w:pos="576"/>
        </w:tabs>
        <w:ind w:left="851" w:hanging="851"/>
      </w:pPr>
      <w:r w:rsidRPr="00F6170E">
        <w:rPr>
          <w:b w:val="0"/>
          <w:bCs w:val="0"/>
        </w:rPr>
        <w:t>Primary services</w:t>
      </w:r>
    </w:p>
    <w:p w:rsidR="00212C90" w:rsidRPr="00C225F9" w:rsidRDefault="00BE698D" w:rsidP="00C225F9">
      <w:pPr>
        <w:pStyle w:val="Heading2"/>
        <w:numPr>
          <w:numberingChange w:id="34" w:author="DEckhoff" w:date="2013-09-16T19:59:00Z" w:original="%1:6:0:.%2:3:0:"/>
        </w:numPr>
        <w:tabs>
          <w:tab w:val="clear" w:pos="576"/>
        </w:tabs>
        <w:ind w:left="851" w:hanging="851"/>
      </w:pPr>
      <w:r w:rsidRPr="00BE698D">
        <w:rPr>
          <w:rFonts w:eastAsia="MS Mincho"/>
          <w:b w:val="0"/>
          <w:bCs w:val="0"/>
          <w:kern w:val="28"/>
          <w:lang w:val="en-US"/>
          <w:rPrChange w:id="35" w:author="De Sousa, Jacinto" w:date="2013-06-21T11:25:00Z">
            <w:rPr>
              <w:rFonts w:ascii="Arial" w:eastAsia="MS Mincho" w:hAnsi="Arial"/>
              <w:b w:val="0"/>
              <w:bCs w:val="0"/>
              <w:i w:val="0"/>
              <w:sz w:val="22"/>
              <w:lang w:eastAsia="en-US"/>
            </w:rPr>
          </w:rPrChange>
        </w:rPr>
        <w:t>Supporting services (e.g. to allied and other services)</w:t>
      </w:r>
    </w:p>
    <w:p w:rsidR="00212C90" w:rsidRPr="00F6170E" w:rsidRDefault="00BE698D" w:rsidP="00517203">
      <w:pPr>
        <w:pStyle w:val="Heading2"/>
      </w:pPr>
      <w:r w:rsidRPr="00BE698D">
        <w:rPr>
          <w:rFonts w:eastAsia="MS Mincho"/>
          <w:b w:val="0"/>
          <w:bCs w:val="0"/>
          <w:kern w:val="28"/>
          <w:lang w:val="en-US"/>
          <w:rPrChange w:id="36" w:author="De Sousa, Jacinto" w:date="2013-06-21T11:25:00Z">
            <w:rPr>
              <w:rFonts w:ascii="Arial" w:eastAsia="MS Mincho" w:hAnsi="Arial"/>
              <w:b w:val="0"/>
              <w:bCs w:val="0"/>
              <w:i w:val="0"/>
              <w:sz w:val="22"/>
              <w:lang w:eastAsia="en-US"/>
            </w:rPr>
          </w:rPrChange>
        </w:rPr>
        <w:t xml:space="preserve">     </w:t>
      </w:r>
      <w:r w:rsidR="00212C90" w:rsidRPr="00F6170E">
        <w:rPr>
          <w:b w:val="0"/>
          <w:bCs w:val="0"/>
        </w:rPr>
        <w:t xml:space="preserve">Infrastructure </w:t>
      </w:r>
    </w:p>
    <w:p w:rsidR="00212C90" w:rsidRPr="00F6170E" w:rsidRDefault="00212C90" w:rsidP="00517203">
      <w:pPr>
        <w:pStyle w:val="Heading1"/>
      </w:pPr>
      <w:r w:rsidRPr="00F6170E">
        <w:rPr>
          <w:b w:val="0"/>
          <w:bCs w:val="0"/>
        </w:rPr>
        <w:t>Identified Actions</w:t>
      </w:r>
    </w:p>
    <w:p w:rsidR="00212C90" w:rsidRPr="00F6170E" w:rsidRDefault="00212C90" w:rsidP="00517203">
      <w:pPr>
        <w:pStyle w:val="Heading1"/>
        <w:numPr>
          <w:numberingChange w:id="37" w:author="DEckhoff" w:date="2013-09-16T19:59:00Z" w:original="%1:7:0:"/>
        </w:numPr>
      </w:pPr>
      <w:r w:rsidRPr="00F6170E">
        <w:rPr>
          <w:b w:val="0"/>
          <w:bCs w:val="0"/>
        </w:rPr>
        <w:t>Actions requested</w:t>
      </w:r>
    </w:p>
    <w:p w:rsidR="00212C90" w:rsidRPr="00F6170E" w:rsidRDefault="00212C90" w:rsidP="00C84C4E"/>
    <w:sectPr w:rsidR="00212C90" w:rsidRPr="00F6170E" w:rsidSect="00353E8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450" w:rsidRDefault="00E06450" w:rsidP="00002906">
      <w:r>
        <w:separator/>
      </w:r>
    </w:p>
  </w:endnote>
  <w:endnote w:type="continuationSeparator" w:id="0">
    <w:p w:rsidR="00E06450" w:rsidRDefault="00E0645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C90" w:rsidRDefault="00212C90">
    <w:pPr>
      <w:pStyle w:val="Footer"/>
    </w:pPr>
    <w:r>
      <w:tab/>
    </w:r>
    <w:r w:rsidR="00E06450">
      <w:fldChar w:fldCharType="begin"/>
    </w:r>
    <w:r w:rsidR="00E06450">
      <w:instrText xml:space="preserve"> PAGE   \* MERGEFORMAT </w:instrText>
    </w:r>
    <w:r w:rsidR="00E06450">
      <w:fldChar w:fldCharType="separate"/>
    </w:r>
    <w:r w:rsidR="00A21447">
      <w:rPr>
        <w:noProof/>
      </w:rPr>
      <w:t>1</w:t>
    </w:r>
    <w:r w:rsidR="00E0645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450" w:rsidRDefault="00E06450" w:rsidP="00002906">
      <w:r>
        <w:separator/>
      </w:r>
    </w:p>
  </w:footnote>
  <w:footnote w:type="continuationSeparator" w:id="0">
    <w:p w:rsidR="00E06450" w:rsidRDefault="00E06450" w:rsidP="00002906">
      <w:r>
        <w:continuationSeparator/>
      </w:r>
    </w:p>
  </w:footnote>
  <w:footnote w:id="1">
    <w:p w:rsidR="00C61EE9" w:rsidRPr="00C61EE9" w:rsidRDefault="00C61EE9">
      <w:pPr>
        <w:pStyle w:val="FootnoteText"/>
        <w:rPr>
          <w:sz w:val="18"/>
          <w:szCs w:val="18"/>
          <w:lang w:val="en-US"/>
        </w:rPr>
      </w:pPr>
      <w:r>
        <w:rPr>
          <w:rStyle w:val="FootnoteReference"/>
        </w:rPr>
        <w:footnoteRef/>
      </w:r>
      <w:r>
        <w:t xml:space="preserve"> </w:t>
      </w:r>
      <w:r>
        <w:rPr>
          <w:sz w:val="18"/>
          <w:szCs w:val="18"/>
        </w:rPr>
        <w:t>C</w:t>
      </w:r>
      <w:proofErr w:type="spellStart"/>
      <w:r>
        <w:rPr>
          <w:sz w:val="18"/>
          <w:szCs w:val="18"/>
          <w:lang w:val="en-US"/>
        </w:rPr>
        <w:t>oncept</w:t>
      </w:r>
      <w:proofErr w:type="spellEnd"/>
      <w:r>
        <w:rPr>
          <w:sz w:val="18"/>
          <w:szCs w:val="18"/>
          <w:lang w:val="en-US"/>
        </w:rPr>
        <w:t xml:space="preserve"> paper </w:t>
      </w:r>
      <w:r w:rsidRPr="00C61EE9">
        <w:rPr>
          <w:sz w:val="18"/>
          <w:szCs w:val="18"/>
          <w:lang w:val="en-US"/>
        </w:rPr>
        <w:t>on a Sustainable Maritime Transportation System</w:t>
      </w:r>
    </w:p>
    <w:p w:rsidR="00C61EE9" w:rsidRPr="00C61EE9" w:rsidRDefault="00C61EE9">
      <w:pPr>
        <w:pStyle w:val="FootnoteText"/>
        <w:rPr>
          <w:sz w:val="18"/>
          <w:szCs w:val="18"/>
          <w:lang w:val="en-US"/>
        </w:rPr>
      </w:pPr>
      <w:r>
        <w:rPr>
          <w:sz w:val="18"/>
          <w:szCs w:val="18"/>
          <w:lang w:val="en-US"/>
        </w:rPr>
        <w:t xml:space="preserve"> </w:t>
      </w:r>
      <w:r w:rsidR="00E90A03">
        <w:rPr>
          <w:sz w:val="18"/>
          <w:szCs w:val="18"/>
          <w:lang w:val="en-US"/>
        </w:rPr>
        <w:t xml:space="preserve"> </w:t>
      </w:r>
      <w:r>
        <w:rPr>
          <w:sz w:val="18"/>
          <w:szCs w:val="18"/>
          <w:lang w:val="en-US"/>
        </w:rPr>
        <w:t xml:space="preserve"> IMO World Maritime Day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5A8D"/>
    <w:multiLevelType w:val="multilevel"/>
    <w:tmpl w:val="8E84FE3C"/>
    <w:lvl w:ilvl="0">
      <w:start w:val="86"/>
      <w:numFmt w:val="decimal"/>
      <w:lvlText w:val="%1"/>
      <w:lvlJc w:val="left"/>
      <w:pPr>
        <w:tabs>
          <w:tab w:val="num" w:pos="660"/>
        </w:tabs>
        <w:ind w:left="660" w:hanging="6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
    <w:nsid w:val="023432CA"/>
    <w:multiLevelType w:val="multilevel"/>
    <w:tmpl w:val="D67E4470"/>
    <w:lvl w:ilvl="0">
      <w:start w:val="1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034B029C"/>
    <w:multiLevelType w:val="multilevel"/>
    <w:tmpl w:val="03ECC388"/>
    <w:lvl w:ilvl="0">
      <w:start w:val="1"/>
      <w:numFmt w:val="none"/>
      <w:lvlText w:val="11"/>
      <w:lvlJc w:val="left"/>
      <w:pPr>
        <w:ind w:left="360" w:hanging="360"/>
      </w:pPr>
      <w:rPr>
        <w:rFonts w:cs="Times New Roman" w:hint="default"/>
        <w:b/>
        <w:bCs/>
      </w:rPr>
    </w:lvl>
    <w:lvl w:ilvl="1">
      <w:start w:val="1"/>
      <w:numFmt w:val="decimal"/>
      <w:lvlText w:val="11.%2"/>
      <w:lvlJc w:val="left"/>
      <w:pPr>
        <w:ind w:left="1134" w:hanging="774"/>
      </w:pPr>
      <w:rPr>
        <w:rFonts w:cs="Times New Roman" w:hint="default"/>
        <w:b w:val="0"/>
        <w:bCs w:val="0"/>
      </w:rPr>
    </w:lvl>
    <w:lvl w:ilvl="2">
      <w:start w:val="1"/>
      <w:numFmt w:val="decimal"/>
      <w:lvlText w:val="11.1.%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6CA1162"/>
    <w:multiLevelType w:val="multilevel"/>
    <w:tmpl w:val="8250A55C"/>
    <w:lvl w:ilvl="0">
      <w:start w:val="1"/>
      <w:numFmt w:val="none"/>
      <w:lvlText w:val="11.3"/>
      <w:lvlJc w:val="left"/>
      <w:pPr>
        <w:ind w:left="644" w:hanging="360"/>
      </w:pPr>
      <w:rPr>
        <w:rFonts w:cs="Times New Roman" w:hint="default"/>
        <w:b w:val="0"/>
        <w:bCs w:val="0"/>
      </w:rPr>
    </w:lvl>
    <w:lvl w:ilvl="1">
      <w:start w:val="1"/>
      <w:numFmt w:val="none"/>
      <w:lvlText w:val="11.3.1"/>
      <w:lvlJc w:val="left"/>
      <w:pPr>
        <w:ind w:left="1418" w:hanging="774"/>
      </w:pPr>
      <w:rPr>
        <w:rFonts w:cs="Times New Roman" w:hint="default"/>
        <w:b w:val="0"/>
        <w:bCs w:val="0"/>
        <w:i w:val="0"/>
        <w:iCs w:val="0"/>
      </w:rPr>
    </w:lvl>
    <w:lvl w:ilvl="2">
      <w:start w:val="1"/>
      <w:numFmt w:val="decimal"/>
      <w:lvlText w:val="11.3.%3"/>
      <w:lvlJc w:val="left"/>
      <w:pPr>
        <w:ind w:left="1418" w:hanging="414"/>
      </w:pPr>
      <w:rPr>
        <w:rFonts w:cs="Times New Roman" w:hint="default"/>
        <w:b w:val="0"/>
        <w:bCs w:val="0"/>
        <w:i w:val="0"/>
        <w:iCs w:val="0"/>
      </w:rPr>
    </w:lvl>
    <w:lvl w:ilvl="3">
      <w:start w:val="1"/>
      <w:numFmt w:val="decimal"/>
      <w:lvlText w:val="(%4)"/>
      <w:lvlJc w:val="left"/>
      <w:pPr>
        <w:ind w:left="1724" w:hanging="360"/>
      </w:pPr>
      <w:rPr>
        <w:rFonts w:cs="Times New Roman" w:hint="default"/>
      </w:rPr>
    </w:lvl>
    <w:lvl w:ilvl="4">
      <w:start w:val="1"/>
      <w:numFmt w:val="lowerLetter"/>
      <w:lvlText w:val="(%5)"/>
      <w:lvlJc w:val="left"/>
      <w:pPr>
        <w:ind w:left="2084" w:hanging="360"/>
      </w:pPr>
      <w:rPr>
        <w:rFonts w:cs="Times New Roman" w:hint="default"/>
      </w:rPr>
    </w:lvl>
    <w:lvl w:ilvl="5">
      <w:start w:val="1"/>
      <w:numFmt w:val="lowerRoman"/>
      <w:lvlText w:val="(%6)"/>
      <w:lvlJc w:val="left"/>
      <w:pPr>
        <w:ind w:left="2444" w:hanging="360"/>
      </w:pPr>
      <w:rPr>
        <w:rFonts w:cs="Times New Roman" w:hint="default"/>
      </w:rPr>
    </w:lvl>
    <w:lvl w:ilvl="6">
      <w:start w:val="1"/>
      <w:numFmt w:val="decimal"/>
      <w:lvlText w:val="%7."/>
      <w:lvlJc w:val="left"/>
      <w:pPr>
        <w:ind w:left="2804" w:hanging="360"/>
      </w:pPr>
      <w:rPr>
        <w:rFonts w:cs="Times New Roman" w:hint="default"/>
      </w:rPr>
    </w:lvl>
    <w:lvl w:ilvl="7">
      <w:start w:val="1"/>
      <w:numFmt w:val="lowerLetter"/>
      <w:lvlText w:val="%8."/>
      <w:lvlJc w:val="left"/>
      <w:pPr>
        <w:ind w:left="3164" w:hanging="360"/>
      </w:pPr>
      <w:rPr>
        <w:rFonts w:cs="Times New Roman" w:hint="default"/>
      </w:rPr>
    </w:lvl>
    <w:lvl w:ilvl="8">
      <w:start w:val="1"/>
      <w:numFmt w:val="lowerRoman"/>
      <w:lvlText w:val="%9."/>
      <w:lvlJc w:val="left"/>
      <w:pPr>
        <w:ind w:left="3524" w:hanging="360"/>
      </w:pPr>
      <w:rPr>
        <w:rFonts w:cs="Times New Roman" w:hint="default"/>
      </w:rPr>
    </w:lvl>
  </w:abstractNum>
  <w:abstractNum w:abstractNumId="5">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6">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2FC0EBB"/>
    <w:multiLevelType w:val="hybridMultilevel"/>
    <w:tmpl w:val="7CECCE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161D79C3"/>
    <w:multiLevelType w:val="hybridMultilevel"/>
    <w:tmpl w:val="15164598"/>
    <w:lvl w:ilvl="0" w:tplc="A37A0200">
      <w:start w:val="3"/>
      <w:numFmt w:val="bullet"/>
      <w:lvlText w:val="-"/>
      <w:lvlJc w:val="left"/>
      <w:pPr>
        <w:tabs>
          <w:tab w:val="num" w:pos="405"/>
        </w:tabs>
        <w:ind w:left="405" w:hanging="360"/>
      </w:pPr>
      <w:rPr>
        <w:rFonts w:ascii="Calibri" w:eastAsia="Times New Roman" w:hAnsi="Calibri" w:hint="default"/>
      </w:rPr>
    </w:lvl>
    <w:lvl w:ilvl="1" w:tplc="04070003" w:tentative="1">
      <w:start w:val="1"/>
      <w:numFmt w:val="bullet"/>
      <w:lvlText w:val="o"/>
      <w:lvlJc w:val="left"/>
      <w:pPr>
        <w:tabs>
          <w:tab w:val="num" w:pos="1125"/>
        </w:tabs>
        <w:ind w:left="1125" w:hanging="360"/>
      </w:pPr>
      <w:rPr>
        <w:rFonts w:ascii="Courier New" w:hAnsi="Courier New" w:hint="default"/>
      </w:rPr>
    </w:lvl>
    <w:lvl w:ilvl="2" w:tplc="04070005" w:tentative="1">
      <w:start w:val="1"/>
      <w:numFmt w:val="bullet"/>
      <w:lvlText w:val=""/>
      <w:lvlJc w:val="left"/>
      <w:pPr>
        <w:tabs>
          <w:tab w:val="num" w:pos="1845"/>
        </w:tabs>
        <w:ind w:left="1845" w:hanging="360"/>
      </w:pPr>
      <w:rPr>
        <w:rFonts w:ascii="Wingdings" w:hAnsi="Wingdings" w:hint="default"/>
      </w:rPr>
    </w:lvl>
    <w:lvl w:ilvl="3" w:tplc="04070001" w:tentative="1">
      <w:start w:val="1"/>
      <w:numFmt w:val="bullet"/>
      <w:lvlText w:val=""/>
      <w:lvlJc w:val="left"/>
      <w:pPr>
        <w:tabs>
          <w:tab w:val="num" w:pos="2565"/>
        </w:tabs>
        <w:ind w:left="2565" w:hanging="360"/>
      </w:pPr>
      <w:rPr>
        <w:rFonts w:ascii="Symbol" w:hAnsi="Symbol" w:hint="default"/>
      </w:rPr>
    </w:lvl>
    <w:lvl w:ilvl="4" w:tplc="04070003" w:tentative="1">
      <w:start w:val="1"/>
      <w:numFmt w:val="bullet"/>
      <w:lvlText w:val="o"/>
      <w:lvlJc w:val="left"/>
      <w:pPr>
        <w:tabs>
          <w:tab w:val="num" w:pos="3285"/>
        </w:tabs>
        <w:ind w:left="3285" w:hanging="360"/>
      </w:pPr>
      <w:rPr>
        <w:rFonts w:ascii="Courier New" w:hAnsi="Courier New" w:hint="default"/>
      </w:rPr>
    </w:lvl>
    <w:lvl w:ilvl="5" w:tplc="04070005" w:tentative="1">
      <w:start w:val="1"/>
      <w:numFmt w:val="bullet"/>
      <w:lvlText w:val=""/>
      <w:lvlJc w:val="left"/>
      <w:pPr>
        <w:tabs>
          <w:tab w:val="num" w:pos="4005"/>
        </w:tabs>
        <w:ind w:left="4005" w:hanging="360"/>
      </w:pPr>
      <w:rPr>
        <w:rFonts w:ascii="Wingdings" w:hAnsi="Wingdings" w:hint="default"/>
      </w:rPr>
    </w:lvl>
    <w:lvl w:ilvl="6" w:tplc="04070001" w:tentative="1">
      <w:start w:val="1"/>
      <w:numFmt w:val="bullet"/>
      <w:lvlText w:val=""/>
      <w:lvlJc w:val="left"/>
      <w:pPr>
        <w:tabs>
          <w:tab w:val="num" w:pos="4725"/>
        </w:tabs>
        <w:ind w:left="4725" w:hanging="360"/>
      </w:pPr>
      <w:rPr>
        <w:rFonts w:ascii="Symbol" w:hAnsi="Symbol" w:hint="default"/>
      </w:rPr>
    </w:lvl>
    <w:lvl w:ilvl="7" w:tplc="04070003" w:tentative="1">
      <w:start w:val="1"/>
      <w:numFmt w:val="bullet"/>
      <w:lvlText w:val="o"/>
      <w:lvlJc w:val="left"/>
      <w:pPr>
        <w:tabs>
          <w:tab w:val="num" w:pos="5445"/>
        </w:tabs>
        <w:ind w:left="5445" w:hanging="360"/>
      </w:pPr>
      <w:rPr>
        <w:rFonts w:ascii="Courier New" w:hAnsi="Courier New" w:hint="default"/>
      </w:rPr>
    </w:lvl>
    <w:lvl w:ilvl="8" w:tplc="04070005" w:tentative="1">
      <w:start w:val="1"/>
      <w:numFmt w:val="bullet"/>
      <w:lvlText w:val=""/>
      <w:lvlJc w:val="left"/>
      <w:pPr>
        <w:tabs>
          <w:tab w:val="num" w:pos="6165"/>
        </w:tabs>
        <w:ind w:left="6165" w:hanging="360"/>
      </w:pPr>
      <w:rPr>
        <w:rFonts w:ascii="Wingdings" w:hAnsi="Wingdings" w:hint="default"/>
      </w:rPr>
    </w:lvl>
  </w:abstractNum>
  <w:abstractNum w:abstractNumId="9">
    <w:nsid w:val="19C37E91"/>
    <w:multiLevelType w:val="multilevel"/>
    <w:tmpl w:val="BDC483AC"/>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1016"/>
        </w:tabs>
        <w:ind w:left="101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9CB3227"/>
    <w:multiLevelType w:val="hybridMultilevel"/>
    <w:tmpl w:val="82FC88C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nsid w:val="24D0726F"/>
    <w:multiLevelType w:val="multilevel"/>
    <w:tmpl w:val="9ACAE424"/>
    <w:lvl w:ilvl="0">
      <w:start w:val="1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495"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25C93818"/>
    <w:multiLevelType w:val="hybridMultilevel"/>
    <w:tmpl w:val="094E375C"/>
    <w:lvl w:ilvl="0" w:tplc="AF70E962">
      <w:start w:val="3"/>
      <w:numFmt w:val="bullet"/>
      <w:lvlText w:val="-"/>
      <w:lvlJc w:val="left"/>
      <w:pPr>
        <w:tabs>
          <w:tab w:val="num" w:pos="720"/>
        </w:tabs>
        <w:ind w:left="720" w:hanging="360"/>
      </w:pPr>
      <w:rPr>
        <w:rFonts w:ascii="Calibri" w:eastAsia="Times New Roman" w:hAnsi="Calibri"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76A45F4"/>
    <w:multiLevelType w:val="multilevel"/>
    <w:tmpl w:val="E9AE4EC4"/>
    <w:lvl w:ilvl="0">
      <w:start w:val="1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nsid w:val="2A872783"/>
    <w:multiLevelType w:val="hybridMultilevel"/>
    <w:tmpl w:val="0C126A5E"/>
    <w:lvl w:ilvl="0" w:tplc="0C09000F">
      <w:start w:val="1"/>
      <w:numFmt w:val="decimal"/>
      <w:lvlText w:val="%1."/>
      <w:lvlJc w:val="left"/>
      <w:pPr>
        <w:ind w:left="720" w:hanging="360"/>
      </w:pPr>
      <w:rPr>
        <w:rFonts w:cs="Times New Roman"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2BA63759"/>
    <w:multiLevelType w:val="hybridMultilevel"/>
    <w:tmpl w:val="59A47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0DE6E1E"/>
    <w:multiLevelType w:val="hybridMultilevel"/>
    <w:tmpl w:val="7784648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nsid w:val="339222A8"/>
    <w:multiLevelType w:val="multilevel"/>
    <w:tmpl w:val="6E82DEA6"/>
    <w:lvl w:ilvl="0">
      <w:start w:val="1"/>
      <w:numFmt w:val="none"/>
      <w:lvlText w:val="11"/>
      <w:lvlJc w:val="left"/>
      <w:pPr>
        <w:ind w:left="360" w:hanging="360"/>
      </w:pPr>
      <w:rPr>
        <w:rFonts w:cs="Times New Roman" w:hint="default"/>
        <w:b/>
        <w:bCs/>
      </w:rPr>
    </w:lvl>
    <w:lvl w:ilvl="1">
      <w:start w:val="1"/>
      <w:numFmt w:val="none"/>
      <w:lvlText w:val="11.2"/>
      <w:lvlJc w:val="left"/>
      <w:pPr>
        <w:ind w:left="1134" w:hanging="774"/>
      </w:pPr>
      <w:rPr>
        <w:rFonts w:cs="Times New Roman" w:hint="default"/>
        <w:b w:val="0"/>
        <w:bCs w:val="0"/>
      </w:rPr>
    </w:lvl>
    <w:lvl w:ilvl="2">
      <w:start w:val="1"/>
      <w:numFmt w:val="decimal"/>
      <w:lvlText w:val="11.2.%3"/>
      <w:lvlJc w:val="left"/>
      <w:pPr>
        <w:ind w:left="1080" w:hanging="360"/>
      </w:pPr>
      <w:rPr>
        <w:rFonts w:cs="Times New Roman" w:hint="default"/>
        <w:b w:val="0"/>
        <w:bCs w:val="0"/>
        <w:i w:val="0"/>
        <w:iCs w:val="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38345DE6"/>
    <w:multiLevelType w:val="hybridMultilevel"/>
    <w:tmpl w:val="3154EFC4"/>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3E772155"/>
    <w:multiLevelType w:val="multilevel"/>
    <w:tmpl w:val="D9566134"/>
    <w:lvl w:ilvl="0">
      <w:start w:val="1"/>
      <w:numFmt w:val="none"/>
      <w:lvlText w:val="11.4"/>
      <w:lvlJc w:val="left"/>
      <w:pPr>
        <w:ind w:left="1134" w:hanging="850"/>
      </w:pPr>
      <w:rPr>
        <w:rFonts w:cs="Times New Roman" w:hint="default"/>
        <w:b w:val="0"/>
        <w:bCs w:val="0"/>
      </w:rPr>
    </w:lvl>
    <w:lvl w:ilvl="1">
      <w:start w:val="1"/>
      <w:numFmt w:val="decimal"/>
      <w:lvlText w:val="11.4.%2"/>
      <w:lvlJc w:val="left"/>
      <w:pPr>
        <w:ind w:left="1418" w:hanging="774"/>
      </w:pPr>
      <w:rPr>
        <w:rFonts w:cs="Times New Roman" w:hint="default"/>
        <w:b w:val="0"/>
        <w:bCs w:val="0"/>
        <w:i w:val="0"/>
        <w:iCs w:val="0"/>
      </w:rPr>
    </w:lvl>
    <w:lvl w:ilvl="2">
      <w:start w:val="1"/>
      <w:numFmt w:val="decimal"/>
      <w:lvlText w:val="11.3.%3"/>
      <w:lvlJc w:val="left"/>
      <w:pPr>
        <w:ind w:left="1418" w:hanging="414"/>
      </w:pPr>
      <w:rPr>
        <w:rFonts w:cs="Times New Roman" w:hint="default"/>
        <w:b w:val="0"/>
        <w:bCs w:val="0"/>
        <w:i w:val="0"/>
        <w:iCs w:val="0"/>
      </w:rPr>
    </w:lvl>
    <w:lvl w:ilvl="3">
      <w:start w:val="1"/>
      <w:numFmt w:val="decimal"/>
      <w:lvlText w:val="(%4)"/>
      <w:lvlJc w:val="left"/>
      <w:pPr>
        <w:ind w:left="1724" w:hanging="360"/>
      </w:pPr>
      <w:rPr>
        <w:rFonts w:cs="Times New Roman" w:hint="default"/>
      </w:rPr>
    </w:lvl>
    <w:lvl w:ilvl="4">
      <w:start w:val="1"/>
      <w:numFmt w:val="lowerLetter"/>
      <w:lvlText w:val="(%5)"/>
      <w:lvlJc w:val="left"/>
      <w:pPr>
        <w:ind w:left="2084" w:hanging="360"/>
      </w:pPr>
      <w:rPr>
        <w:rFonts w:cs="Times New Roman" w:hint="default"/>
      </w:rPr>
    </w:lvl>
    <w:lvl w:ilvl="5">
      <w:start w:val="1"/>
      <w:numFmt w:val="lowerRoman"/>
      <w:lvlText w:val="(%6)"/>
      <w:lvlJc w:val="left"/>
      <w:pPr>
        <w:ind w:left="2444" w:hanging="360"/>
      </w:pPr>
      <w:rPr>
        <w:rFonts w:cs="Times New Roman" w:hint="default"/>
      </w:rPr>
    </w:lvl>
    <w:lvl w:ilvl="6">
      <w:start w:val="1"/>
      <w:numFmt w:val="decimal"/>
      <w:lvlText w:val="%7."/>
      <w:lvlJc w:val="left"/>
      <w:pPr>
        <w:ind w:left="2804" w:hanging="360"/>
      </w:pPr>
      <w:rPr>
        <w:rFonts w:cs="Times New Roman" w:hint="default"/>
      </w:rPr>
    </w:lvl>
    <w:lvl w:ilvl="7">
      <w:start w:val="1"/>
      <w:numFmt w:val="lowerLetter"/>
      <w:lvlText w:val="%8."/>
      <w:lvlJc w:val="left"/>
      <w:pPr>
        <w:ind w:left="3164" w:hanging="360"/>
      </w:pPr>
      <w:rPr>
        <w:rFonts w:cs="Times New Roman" w:hint="default"/>
      </w:rPr>
    </w:lvl>
    <w:lvl w:ilvl="8">
      <w:start w:val="1"/>
      <w:numFmt w:val="lowerRoman"/>
      <w:lvlText w:val="%9."/>
      <w:lvlJc w:val="left"/>
      <w:pPr>
        <w:ind w:left="3524" w:hanging="360"/>
      </w:pPr>
      <w:rPr>
        <w:rFonts w:cs="Times New Roman" w:hint="default"/>
      </w:rPr>
    </w:lvl>
  </w:abstractNum>
  <w:abstractNum w:abstractNumId="24">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4A0742DD"/>
    <w:multiLevelType w:val="hybridMultilevel"/>
    <w:tmpl w:val="A77A6018"/>
    <w:lvl w:ilvl="0" w:tplc="0C09000F">
      <w:start w:val="1"/>
      <w:numFmt w:val="decimal"/>
      <w:lvlText w:val="%1."/>
      <w:lvlJc w:val="left"/>
      <w:pPr>
        <w:ind w:left="720" w:hanging="360"/>
      </w:pPr>
      <w:rPr>
        <w:rFonts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nsid w:val="4BC63137"/>
    <w:multiLevelType w:val="hybridMultilevel"/>
    <w:tmpl w:val="FF528276"/>
    <w:lvl w:ilvl="0" w:tplc="04130001">
      <w:start w:val="1"/>
      <w:numFmt w:val="bullet"/>
      <w:pStyle w:val="Bullet1"/>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4E69546C"/>
    <w:multiLevelType w:val="hybridMultilevel"/>
    <w:tmpl w:val="18D86920"/>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8">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1">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nsid w:val="5F7D7A98"/>
    <w:multiLevelType w:val="hybridMultilevel"/>
    <w:tmpl w:val="E0B0441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3">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35">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rPr>
        <w:rFonts w:cs="Times New Roman"/>
      </w:rPr>
    </w:lvl>
    <w:lvl w:ilvl="2" w:tplc="89306F6E" w:tentative="1">
      <w:start w:val="1"/>
      <w:numFmt w:val="lowerRoman"/>
      <w:lvlText w:val="%3."/>
      <w:lvlJc w:val="right"/>
      <w:pPr>
        <w:ind w:left="2160" w:hanging="180"/>
      </w:pPr>
      <w:rPr>
        <w:rFonts w:cs="Times New Roman"/>
      </w:rPr>
    </w:lvl>
    <w:lvl w:ilvl="3" w:tplc="4AD898CC" w:tentative="1">
      <w:start w:val="1"/>
      <w:numFmt w:val="decimal"/>
      <w:lvlText w:val="%4."/>
      <w:lvlJc w:val="left"/>
      <w:pPr>
        <w:ind w:left="2880" w:hanging="360"/>
      </w:pPr>
      <w:rPr>
        <w:rFonts w:cs="Times New Roman"/>
      </w:rPr>
    </w:lvl>
    <w:lvl w:ilvl="4" w:tplc="39F4BD34" w:tentative="1">
      <w:start w:val="1"/>
      <w:numFmt w:val="lowerLetter"/>
      <w:lvlText w:val="%5."/>
      <w:lvlJc w:val="left"/>
      <w:pPr>
        <w:ind w:left="3600" w:hanging="360"/>
      </w:pPr>
      <w:rPr>
        <w:rFonts w:cs="Times New Roman"/>
      </w:rPr>
    </w:lvl>
    <w:lvl w:ilvl="5" w:tplc="21949542" w:tentative="1">
      <w:start w:val="1"/>
      <w:numFmt w:val="lowerRoman"/>
      <w:lvlText w:val="%6."/>
      <w:lvlJc w:val="right"/>
      <w:pPr>
        <w:ind w:left="4320" w:hanging="180"/>
      </w:pPr>
      <w:rPr>
        <w:rFonts w:cs="Times New Roman"/>
      </w:rPr>
    </w:lvl>
    <w:lvl w:ilvl="6" w:tplc="6AF22CD6" w:tentative="1">
      <w:start w:val="1"/>
      <w:numFmt w:val="decimal"/>
      <w:lvlText w:val="%7."/>
      <w:lvlJc w:val="left"/>
      <w:pPr>
        <w:ind w:left="5040" w:hanging="360"/>
      </w:pPr>
      <w:rPr>
        <w:rFonts w:cs="Times New Roman"/>
      </w:rPr>
    </w:lvl>
    <w:lvl w:ilvl="7" w:tplc="978EC102" w:tentative="1">
      <w:start w:val="1"/>
      <w:numFmt w:val="lowerLetter"/>
      <w:lvlText w:val="%8."/>
      <w:lvlJc w:val="left"/>
      <w:pPr>
        <w:ind w:left="5760" w:hanging="360"/>
      </w:pPr>
      <w:rPr>
        <w:rFonts w:cs="Times New Roman"/>
      </w:rPr>
    </w:lvl>
    <w:lvl w:ilvl="8" w:tplc="244257C2" w:tentative="1">
      <w:start w:val="1"/>
      <w:numFmt w:val="lowerRoman"/>
      <w:lvlText w:val="%9."/>
      <w:lvlJc w:val="right"/>
      <w:pPr>
        <w:ind w:left="6480" w:hanging="180"/>
      </w:pPr>
      <w:rPr>
        <w:rFonts w:cs="Times New Roman"/>
      </w:rPr>
    </w:lvl>
  </w:abstractNum>
  <w:abstractNum w:abstractNumId="36">
    <w:nsid w:val="74535F3F"/>
    <w:multiLevelType w:val="multilevel"/>
    <w:tmpl w:val="9D30B8CC"/>
    <w:lvl w:ilvl="0">
      <w:start w:val="1"/>
      <w:numFmt w:val="none"/>
      <w:lvlText w:val="10"/>
      <w:lvlJc w:val="left"/>
      <w:pPr>
        <w:ind w:left="360" w:hanging="360"/>
      </w:pPr>
      <w:rPr>
        <w:rFonts w:cs="Times New Roman" w:hint="default"/>
      </w:rPr>
    </w:lvl>
    <w:lvl w:ilvl="1">
      <w:start w:val="1"/>
      <w:numFmt w:val="decimal"/>
      <w:lvlText w:val="10.%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7">
    <w:nsid w:val="7C3E30CB"/>
    <w:multiLevelType w:val="hybridMultilevel"/>
    <w:tmpl w:val="0DE0A72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8">
    <w:nsid w:val="7D7849B0"/>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9">
    <w:nsid w:val="7DAC7892"/>
    <w:multiLevelType w:val="multilevel"/>
    <w:tmpl w:val="D0607F3C"/>
    <w:lvl w:ilvl="0">
      <w:start w:val="1"/>
      <w:numFmt w:val="none"/>
      <w:lvlText w:val="10"/>
      <w:lvlJc w:val="left"/>
      <w:pPr>
        <w:ind w:left="360" w:hanging="360"/>
      </w:pPr>
      <w:rPr>
        <w:rFonts w:cs="Times New Roman" w:hint="default"/>
      </w:rPr>
    </w:lvl>
    <w:lvl w:ilvl="1">
      <w:start w:val="1"/>
      <w:numFmt w:val="none"/>
      <w:lvlText w:val="10.1%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0">
    <w:nsid w:val="7E9B5F5E"/>
    <w:multiLevelType w:val="hybridMultilevel"/>
    <w:tmpl w:val="D7DC8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F787C23"/>
    <w:multiLevelType w:val="hybridMultilevel"/>
    <w:tmpl w:val="47641EC4"/>
    <w:lvl w:ilvl="0" w:tplc="08160001">
      <w:start w:val="1"/>
      <w:numFmt w:val="bullet"/>
      <w:lvlText w:val=""/>
      <w:lvlJc w:val="left"/>
      <w:pPr>
        <w:ind w:left="644" w:hanging="360"/>
      </w:pPr>
      <w:rPr>
        <w:rFonts w:ascii="Symbol" w:hAnsi="Symbol" w:hint="default"/>
      </w:rPr>
    </w:lvl>
    <w:lvl w:ilvl="1" w:tplc="08160003" w:tentative="1">
      <w:start w:val="1"/>
      <w:numFmt w:val="bullet"/>
      <w:lvlText w:val="o"/>
      <w:lvlJc w:val="left"/>
      <w:pPr>
        <w:ind w:left="1364" w:hanging="360"/>
      </w:pPr>
      <w:rPr>
        <w:rFonts w:ascii="Courier New" w:hAnsi="Courier New" w:cs="Courier New" w:hint="default"/>
      </w:rPr>
    </w:lvl>
    <w:lvl w:ilvl="2" w:tplc="08160005" w:tentative="1">
      <w:start w:val="1"/>
      <w:numFmt w:val="bullet"/>
      <w:lvlText w:val=""/>
      <w:lvlJc w:val="left"/>
      <w:pPr>
        <w:ind w:left="2084" w:hanging="360"/>
      </w:pPr>
      <w:rPr>
        <w:rFonts w:ascii="Wingdings" w:hAnsi="Wingdings" w:hint="default"/>
      </w:rPr>
    </w:lvl>
    <w:lvl w:ilvl="3" w:tplc="08160001" w:tentative="1">
      <w:start w:val="1"/>
      <w:numFmt w:val="bullet"/>
      <w:lvlText w:val=""/>
      <w:lvlJc w:val="left"/>
      <w:pPr>
        <w:ind w:left="2804" w:hanging="360"/>
      </w:pPr>
      <w:rPr>
        <w:rFonts w:ascii="Symbol" w:hAnsi="Symbol" w:hint="default"/>
      </w:rPr>
    </w:lvl>
    <w:lvl w:ilvl="4" w:tplc="08160003" w:tentative="1">
      <w:start w:val="1"/>
      <w:numFmt w:val="bullet"/>
      <w:lvlText w:val="o"/>
      <w:lvlJc w:val="left"/>
      <w:pPr>
        <w:ind w:left="3524" w:hanging="360"/>
      </w:pPr>
      <w:rPr>
        <w:rFonts w:ascii="Courier New" w:hAnsi="Courier New" w:cs="Courier New" w:hint="default"/>
      </w:rPr>
    </w:lvl>
    <w:lvl w:ilvl="5" w:tplc="08160005" w:tentative="1">
      <w:start w:val="1"/>
      <w:numFmt w:val="bullet"/>
      <w:lvlText w:val=""/>
      <w:lvlJc w:val="left"/>
      <w:pPr>
        <w:ind w:left="4244" w:hanging="360"/>
      </w:pPr>
      <w:rPr>
        <w:rFonts w:ascii="Wingdings" w:hAnsi="Wingdings" w:hint="default"/>
      </w:rPr>
    </w:lvl>
    <w:lvl w:ilvl="6" w:tplc="08160001" w:tentative="1">
      <w:start w:val="1"/>
      <w:numFmt w:val="bullet"/>
      <w:lvlText w:val=""/>
      <w:lvlJc w:val="left"/>
      <w:pPr>
        <w:ind w:left="4964" w:hanging="360"/>
      </w:pPr>
      <w:rPr>
        <w:rFonts w:ascii="Symbol" w:hAnsi="Symbol" w:hint="default"/>
      </w:rPr>
    </w:lvl>
    <w:lvl w:ilvl="7" w:tplc="08160003" w:tentative="1">
      <w:start w:val="1"/>
      <w:numFmt w:val="bullet"/>
      <w:lvlText w:val="o"/>
      <w:lvlJc w:val="left"/>
      <w:pPr>
        <w:ind w:left="5684" w:hanging="360"/>
      </w:pPr>
      <w:rPr>
        <w:rFonts w:ascii="Courier New" w:hAnsi="Courier New" w:cs="Courier New" w:hint="default"/>
      </w:rPr>
    </w:lvl>
    <w:lvl w:ilvl="8" w:tplc="08160005" w:tentative="1">
      <w:start w:val="1"/>
      <w:numFmt w:val="bullet"/>
      <w:lvlText w:val=""/>
      <w:lvlJc w:val="left"/>
      <w:pPr>
        <w:ind w:left="6404" w:hanging="360"/>
      </w:pPr>
      <w:rPr>
        <w:rFonts w:ascii="Wingdings" w:hAnsi="Wingdings" w:hint="default"/>
      </w:rPr>
    </w:lvl>
  </w:abstractNum>
  <w:num w:numId="1">
    <w:abstractNumId w:val="30"/>
  </w:num>
  <w:num w:numId="2">
    <w:abstractNumId w:val="33"/>
  </w:num>
  <w:num w:numId="3">
    <w:abstractNumId w:val="26"/>
  </w:num>
  <w:num w:numId="4">
    <w:abstractNumId w:val="5"/>
  </w:num>
  <w:num w:numId="5">
    <w:abstractNumId w:val="14"/>
  </w:num>
  <w:num w:numId="6">
    <w:abstractNumId w:val="34"/>
  </w:num>
  <w:num w:numId="7">
    <w:abstractNumId w:val="9"/>
  </w:num>
  <w:num w:numId="8">
    <w:abstractNumId w:val="35"/>
  </w:num>
  <w:num w:numId="9">
    <w:abstractNumId w:val="29"/>
  </w:num>
  <w:num w:numId="10">
    <w:abstractNumId w:val="16"/>
  </w:num>
  <w:num w:numId="11">
    <w:abstractNumId w:val="6"/>
  </w:num>
  <w:num w:numId="12">
    <w:abstractNumId w:val="24"/>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8"/>
  </w:num>
  <w:num w:numId="16">
    <w:abstractNumId w:val="19"/>
  </w:num>
  <w:num w:numId="17">
    <w:abstractNumId w:val="22"/>
  </w:num>
  <w:num w:numId="18">
    <w:abstractNumId w:val="3"/>
  </w:num>
  <w:num w:numId="19">
    <w:abstractNumId w:val="31"/>
  </w:num>
  <w:num w:numId="20">
    <w:abstractNumId w:val="40"/>
  </w:num>
  <w:num w:numId="21">
    <w:abstractNumId w:val="39"/>
  </w:num>
  <w:num w:numId="22">
    <w:abstractNumId w:val="36"/>
    <w:lvlOverride w:ilvl="0">
      <w:lvl w:ilvl="0">
        <w:start w:val="1"/>
        <w:numFmt w:val="none"/>
        <w:lvlText w:val="10"/>
        <w:lvlJc w:val="left"/>
        <w:pPr>
          <w:ind w:left="360" w:hanging="360"/>
        </w:pPr>
        <w:rPr>
          <w:rFonts w:cs="Times New Roman" w:hint="default"/>
        </w:rPr>
      </w:lvl>
    </w:lvlOverride>
    <w:lvlOverride w:ilvl="1">
      <w:lvl w:ilvl="1">
        <w:start w:val="1"/>
        <w:numFmt w:val="decimal"/>
        <w:lvlText w:val="10.%2"/>
        <w:lvlJc w:val="left"/>
        <w:pPr>
          <w:ind w:left="1134" w:hanging="774"/>
        </w:pPr>
        <w:rPr>
          <w:rFonts w:cs="Times New Roman" w:hint="default"/>
        </w:rPr>
      </w:lvl>
    </w:lvlOverride>
    <w:lvlOverride w:ilvl="2">
      <w:lvl w:ilvl="2">
        <w:start w:val="1"/>
        <w:numFmt w:val="lowerRoman"/>
        <w:lvlText w:val="%3)"/>
        <w:lvlJc w:val="left"/>
        <w:pPr>
          <w:ind w:left="1080" w:hanging="360"/>
        </w:pPr>
        <w:rPr>
          <w:rFonts w:cs="Times New Roman" w:hint="default"/>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3">
    <w:abstractNumId w:val="2"/>
  </w:num>
  <w:num w:numId="24">
    <w:abstractNumId w:val="2"/>
    <w:lvlOverride w:ilvl="0">
      <w:lvl w:ilvl="0">
        <w:start w:val="1"/>
        <w:numFmt w:val="none"/>
        <w:lvlText w:val="11"/>
        <w:lvlJc w:val="left"/>
        <w:pPr>
          <w:ind w:left="360" w:hanging="360"/>
        </w:pPr>
        <w:rPr>
          <w:rFonts w:cs="Times New Roman" w:hint="default"/>
          <w:b/>
          <w:bCs/>
        </w:rPr>
      </w:lvl>
    </w:lvlOverride>
    <w:lvlOverride w:ilvl="1">
      <w:lvl w:ilvl="1">
        <w:start w:val="1"/>
        <w:numFmt w:val="decimal"/>
        <w:lvlText w:val="11.%2"/>
        <w:lvlJc w:val="left"/>
        <w:pPr>
          <w:ind w:left="1134" w:hanging="774"/>
        </w:pPr>
        <w:rPr>
          <w:rFonts w:cs="Times New Roman" w:hint="default"/>
          <w:b w:val="0"/>
          <w:bCs w:val="0"/>
        </w:rPr>
      </w:lvl>
    </w:lvlOverride>
    <w:lvlOverride w:ilvl="2">
      <w:lvl w:ilvl="2">
        <w:start w:val="1"/>
        <w:numFmt w:val="decimal"/>
        <w:lvlText w:val="11.1.%3"/>
        <w:lvlJc w:val="left"/>
        <w:pPr>
          <w:ind w:left="1080" w:hanging="360"/>
        </w:pPr>
        <w:rPr>
          <w:rFonts w:cs="Times New Roman" w:hint="default"/>
          <w:b w:val="0"/>
          <w:bCs w:val="0"/>
          <w:i w:val="0"/>
          <w:iCs w:val="0"/>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5">
    <w:abstractNumId w:val="21"/>
  </w:num>
  <w:num w:numId="26">
    <w:abstractNumId w:val="4"/>
  </w:num>
  <w:num w:numId="27">
    <w:abstractNumId w:val="4"/>
    <w:lvlOverride w:ilvl="0">
      <w:lvl w:ilvl="0">
        <w:start w:val="1"/>
        <w:numFmt w:val="none"/>
        <w:lvlText w:val="11.3"/>
        <w:lvlJc w:val="left"/>
        <w:pPr>
          <w:ind w:left="644" w:hanging="360"/>
        </w:pPr>
        <w:rPr>
          <w:rFonts w:cs="Times New Roman" w:hint="default"/>
          <w:b w:val="0"/>
          <w:bCs w:val="0"/>
        </w:rPr>
      </w:lvl>
    </w:lvlOverride>
    <w:lvlOverride w:ilvl="1">
      <w:lvl w:ilvl="1">
        <w:start w:val="1"/>
        <w:numFmt w:val="decimal"/>
        <w:lvlText w:val="11.3.%2"/>
        <w:lvlJc w:val="left"/>
        <w:pPr>
          <w:ind w:left="1418" w:hanging="774"/>
        </w:pPr>
        <w:rPr>
          <w:rFonts w:cs="Times New Roman" w:hint="default"/>
          <w:b w:val="0"/>
          <w:bCs w:val="0"/>
          <w:i w:val="0"/>
          <w:iCs w:val="0"/>
        </w:rPr>
      </w:lvl>
    </w:lvlOverride>
    <w:lvlOverride w:ilvl="2">
      <w:lvl w:ilvl="2">
        <w:start w:val="1"/>
        <w:numFmt w:val="decimal"/>
        <w:lvlText w:val="11.3.%3"/>
        <w:lvlJc w:val="left"/>
        <w:pPr>
          <w:ind w:left="1418" w:hanging="414"/>
        </w:pPr>
        <w:rPr>
          <w:rFonts w:cs="Times New Roman" w:hint="default"/>
          <w:b w:val="0"/>
          <w:bCs w:val="0"/>
          <w:i w:val="0"/>
          <w:iCs w:val="0"/>
        </w:rPr>
      </w:lvl>
    </w:lvlOverride>
    <w:lvlOverride w:ilvl="3">
      <w:lvl w:ilvl="3">
        <w:start w:val="1"/>
        <w:numFmt w:val="decimal"/>
        <w:lvlText w:val="(%4)"/>
        <w:lvlJc w:val="left"/>
        <w:pPr>
          <w:ind w:left="1724" w:hanging="360"/>
        </w:pPr>
        <w:rPr>
          <w:rFonts w:cs="Times New Roman" w:hint="default"/>
        </w:rPr>
      </w:lvl>
    </w:lvlOverride>
    <w:lvlOverride w:ilvl="4">
      <w:lvl w:ilvl="4">
        <w:start w:val="1"/>
        <w:numFmt w:val="lowerLetter"/>
        <w:lvlText w:val="(%5)"/>
        <w:lvlJc w:val="left"/>
        <w:pPr>
          <w:ind w:left="2084" w:hanging="360"/>
        </w:pPr>
        <w:rPr>
          <w:rFonts w:cs="Times New Roman" w:hint="default"/>
        </w:rPr>
      </w:lvl>
    </w:lvlOverride>
    <w:lvlOverride w:ilvl="5">
      <w:lvl w:ilvl="5">
        <w:start w:val="1"/>
        <w:numFmt w:val="lowerRoman"/>
        <w:lvlText w:val="(%6)"/>
        <w:lvlJc w:val="left"/>
        <w:pPr>
          <w:ind w:left="2444" w:hanging="360"/>
        </w:pPr>
        <w:rPr>
          <w:rFonts w:cs="Times New Roman" w:hint="default"/>
        </w:rPr>
      </w:lvl>
    </w:lvlOverride>
    <w:lvlOverride w:ilvl="6">
      <w:lvl w:ilvl="6">
        <w:start w:val="1"/>
        <w:numFmt w:val="decimal"/>
        <w:lvlText w:val="%7."/>
        <w:lvlJc w:val="left"/>
        <w:pPr>
          <w:ind w:left="2804" w:hanging="360"/>
        </w:pPr>
        <w:rPr>
          <w:rFonts w:cs="Times New Roman" w:hint="default"/>
        </w:rPr>
      </w:lvl>
    </w:lvlOverride>
    <w:lvlOverride w:ilvl="7">
      <w:lvl w:ilvl="7">
        <w:start w:val="1"/>
        <w:numFmt w:val="lowerLetter"/>
        <w:lvlText w:val="%8."/>
        <w:lvlJc w:val="left"/>
        <w:pPr>
          <w:ind w:left="3164" w:hanging="360"/>
        </w:pPr>
        <w:rPr>
          <w:rFonts w:cs="Times New Roman" w:hint="default"/>
        </w:rPr>
      </w:lvl>
    </w:lvlOverride>
    <w:lvlOverride w:ilvl="8">
      <w:lvl w:ilvl="8">
        <w:start w:val="1"/>
        <w:numFmt w:val="lowerRoman"/>
        <w:lvlText w:val="%9."/>
        <w:lvlJc w:val="left"/>
        <w:pPr>
          <w:ind w:left="3524" w:hanging="360"/>
        </w:pPr>
        <w:rPr>
          <w:rFonts w:cs="Times New Roman" w:hint="default"/>
        </w:rPr>
      </w:lvl>
    </w:lvlOverride>
  </w:num>
  <w:num w:numId="28">
    <w:abstractNumId w:val="23"/>
  </w:num>
  <w:num w:numId="29">
    <w:abstractNumId w:val="11"/>
  </w:num>
  <w:num w:numId="30">
    <w:abstractNumId w:val="1"/>
  </w:num>
  <w:num w:numId="31">
    <w:abstractNumId w:val="38"/>
  </w:num>
  <w:num w:numId="32">
    <w:abstractNumId w:val="16"/>
  </w:num>
  <w:num w:numId="33">
    <w:abstractNumId w:val="13"/>
  </w:num>
  <w:num w:numId="34">
    <w:abstractNumId w:val="8"/>
  </w:num>
  <w:num w:numId="35">
    <w:abstractNumId w:val="12"/>
  </w:num>
  <w:num w:numId="36">
    <w:abstractNumId w:val="0"/>
  </w:num>
  <w:num w:numId="37">
    <w:abstractNumId w:val="9"/>
    <w:lvlOverride w:ilvl="0">
      <w:startOverride w:val="97"/>
    </w:lvlOverride>
  </w:num>
  <w:num w:numId="38">
    <w:abstractNumId w:val="7"/>
  </w:num>
  <w:num w:numId="39">
    <w:abstractNumId w:val="41"/>
  </w:num>
  <w:num w:numId="40">
    <w:abstractNumId w:val="37"/>
  </w:num>
  <w:num w:numId="41">
    <w:abstractNumId w:val="32"/>
  </w:num>
  <w:num w:numId="42">
    <w:abstractNumId w:val="27"/>
  </w:num>
  <w:num w:numId="43">
    <w:abstractNumId w:val="25"/>
  </w:num>
  <w:num w:numId="44">
    <w:abstractNumId w:val="20"/>
  </w:num>
  <w:num w:numId="45">
    <w:abstractNumId w:val="17"/>
  </w:num>
  <w:num w:numId="46">
    <w:abstractNumId w:val="10"/>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11F12"/>
    <w:rsid w:val="00002640"/>
    <w:rsid w:val="00002906"/>
    <w:rsid w:val="00002C22"/>
    <w:rsid w:val="00011610"/>
    <w:rsid w:val="00021361"/>
    <w:rsid w:val="0003142B"/>
    <w:rsid w:val="00031A92"/>
    <w:rsid w:val="0003437B"/>
    <w:rsid w:val="000348ED"/>
    <w:rsid w:val="00035D14"/>
    <w:rsid w:val="00036801"/>
    <w:rsid w:val="00050DA7"/>
    <w:rsid w:val="000517CC"/>
    <w:rsid w:val="00063503"/>
    <w:rsid w:val="00066E55"/>
    <w:rsid w:val="00077B57"/>
    <w:rsid w:val="00086DBB"/>
    <w:rsid w:val="00090BF7"/>
    <w:rsid w:val="000A05D5"/>
    <w:rsid w:val="000A3458"/>
    <w:rsid w:val="000A5A01"/>
    <w:rsid w:val="000C21EB"/>
    <w:rsid w:val="000E3E07"/>
    <w:rsid w:val="000F3827"/>
    <w:rsid w:val="000F75E8"/>
    <w:rsid w:val="00105B40"/>
    <w:rsid w:val="00111B31"/>
    <w:rsid w:val="001228E3"/>
    <w:rsid w:val="00125A61"/>
    <w:rsid w:val="0013090B"/>
    <w:rsid w:val="00133CD8"/>
    <w:rsid w:val="00135447"/>
    <w:rsid w:val="00150ABD"/>
    <w:rsid w:val="00150B78"/>
    <w:rsid w:val="00151760"/>
    <w:rsid w:val="00151EEF"/>
    <w:rsid w:val="00152273"/>
    <w:rsid w:val="00167D6B"/>
    <w:rsid w:val="00177309"/>
    <w:rsid w:val="00183739"/>
    <w:rsid w:val="00186B26"/>
    <w:rsid w:val="001A654A"/>
    <w:rsid w:val="001B10D9"/>
    <w:rsid w:val="001B444E"/>
    <w:rsid w:val="001B5BB2"/>
    <w:rsid w:val="001C74CF"/>
    <w:rsid w:val="001E0AE8"/>
    <w:rsid w:val="001E2BF3"/>
    <w:rsid w:val="001E727A"/>
    <w:rsid w:val="00204656"/>
    <w:rsid w:val="00212C90"/>
    <w:rsid w:val="00214781"/>
    <w:rsid w:val="002267B2"/>
    <w:rsid w:val="002321CA"/>
    <w:rsid w:val="00254F31"/>
    <w:rsid w:val="002621C8"/>
    <w:rsid w:val="0027796A"/>
    <w:rsid w:val="00292BC2"/>
    <w:rsid w:val="002B1E88"/>
    <w:rsid w:val="002B292A"/>
    <w:rsid w:val="002B6530"/>
    <w:rsid w:val="00311F12"/>
    <w:rsid w:val="003129DD"/>
    <w:rsid w:val="00327A65"/>
    <w:rsid w:val="003435D5"/>
    <w:rsid w:val="00353E88"/>
    <w:rsid w:val="00370193"/>
    <w:rsid w:val="00371837"/>
    <w:rsid w:val="0037416E"/>
    <w:rsid w:val="003808FD"/>
    <w:rsid w:val="00395796"/>
    <w:rsid w:val="003A36D5"/>
    <w:rsid w:val="003A453D"/>
    <w:rsid w:val="003A697E"/>
    <w:rsid w:val="003B058B"/>
    <w:rsid w:val="003B62D1"/>
    <w:rsid w:val="003D55DD"/>
    <w:rsid w:val="003E1831"/>
    <w:rsid w:val="003E3B41"/>
    <w:rsid w:val="003E5162"/>
    <w:rsid w:val="0040143E"/>
    <w:rsid w:val="004028C8"/>
    <w:rsid w:val="00424954"/>
    <w:rsid w:val="00440CEF"/>
    <w:rsid w:val="00446C56"/>
    <w:rsid w:val="00484235"/>
    <w:rsid w:val="00497D23"/>
    <w:rsid w:val="004A0C1B"/>
    <w:rsid w:val="004A438F"/>
    <w:rsid w:val="004B68E0"/>
    <w:rsid w:val="004C0632"/>
    <w:rsid w:val="004C1386"/>
    <w:rsid w:val="004C220D"/>
    <w:rsid w:val="004F0682"/>
    <w:rsid w:val="004F0DF4"/>
    <w:rsid w:val="004F4D11"/>
    <w:rsid w:val="004F70CF"/>
    <w:rsid w:val="00517203"/>
    <w:rsid w:val="00555AF5"/>
    <w:rsid w:val="00560C0B"/>
    <w:rsid w:val="0056586E"/>
    <w:rsid w:val="005771B7"/>
    <w:rsid w:val="00577A72"/>
    <w:rsid w:val="00585B08"/>
    <w:rsid w:val="005906A5"/>
    <w:rsid w:val="00593095"/>
    <w:rsid w:val="00593116"/>
    <w:rsid w:val="005A6A7B"/>
    <w:rsid w:val="005D05AC"/>
    <w:rsid w:val="005D4D30"/>
    <w:rsid w:val="005D788F"/>
    <w:rsid w:val="006006F9"/>
    <w:rsid w:val="006023C2"/>
    <w:rsid w:val="00626495"/>
    <w:rsid w:val="00630496"/>
    <w:rsid w:val="00630F7F"/>
    <w:rsid w:val="00643E13"/>
    <w:rsid w:val="0064435F"/>
    <w:rsid w:val="006539EE"/>
    <w:rsid w:val="00664AFC"/>
    <w:rsid w:val="00666F49"/>
    <w:rsid w:val="006A1D68"/>
    <w:rsid w:val="006B7B30"/>
    <w:rsid w:val="006C3715"/>
    <w:rsid w:val="006D470F"/>
    <w:rsid w:val="006E3CCB"/>
    <w:rsid w:val="006F7C4A"/>
    <w:rsid w:val="00702F58"/>
    <w:rsid w:val="00724372"/>
    <w:rsid w:val="00727E88"/>
    <w:rsid w:val="00731D87"/>
    <w:rsid w:val="00737DE8"/>
    <w:rsid w:val="007557B1"/>
    <w:rsid w:val="00772EE8"/>
    <w:rsid w:val="00773B1F"/>
    <w:rsid w:val="007752CB"/>
    <w:rsid w:val="00775878"/>
    <w:rsid w:val="00792FB8"/>
    <w:rsid w:val="007955F0"/>
    <w:rsid w:val="007A03C7"/>
    <w:rsid w:val="007A326F"/>
    <w:rsid w:val="007B2B46"/>
    <w:rsid w:val="007B34CF"/>
    <w:rsid w:val="007C2774"/>
    <w:rsid w:val="007D26D0"/>
    <w:rsid w:val="007D663E"/>
    <w:rsid w:val="007F0459"/>
    <w:rsid w:val="007F732B"/>
    <w:rsid w:val="0080092C"/>
    <w:rsid w:val="00806F49"/>
    <w:rsid w:val="00810CDD"/>
    <w:rsid w:val="008402E2"/>
    <w:rsid w:val="00872453"/>
    <w:rsid w:val="0088321A"/>
    <w:rsid w:val="00884624"/>
    <w:rsid w:val="00885255"/>
    <w:rsid w:val="00895A32"/>
    <w:rsid w:val="008972E9"/>
    <w:rsid w:val="008A58B2"/>
    <w:rsid w:val="008A7381"/>
    <w:rsid w:val="008C1E0F"/>
    <w:rsid w:val="008C350A"/>
    <w:rsid w:val="008D0F09"/>
    <w:rsid w:val="008F13DD"/>
    <w:rsid w:val="008F61FB"/>
    <w:rsid w:val="00902AA4"/>
    <w:rsid w:val="00911A0C"/>
    <w:rsid w:val="009240D0"/>
    <w:rsid w:val="009321CB"/>
    <w:rsid w:val="00934006"/>
    <w:rsid w:val="0094717A"/>
    <w:rsid w:val="00964A51"/>
    <w:rsid w:val="00966368"/>
    <w:rsid w:val="00995305"/>
    <w:rsid w:val="009C0BC2"/>
    <w:rsid w:val="009C1CF6"/>
    <w:rsid w:val="009D3421"/>
    <w:rsid w:val="009E1F90"/>
    <w:rsid w:val="009E5C0C"/>
    <w:rsid w:val="009F3B6C"/>
    <w:rsid w:val="009F5C36"/>
    <w:rsid w:val="00A1089E"/>
    <w:rsid w:val="00A11614"/>
    <w:rsid w:val="00A1360F"/>
    <w:rsid w:val="00A13D21"/>
    <w:rsid w:val="00A21447"/>
    <w:rsid w:val="00A22C19"/>
    <w:rsid w:val="00A27F12"/>
    <w:rsid w:val="00A30579"/>
    <w:rsid w:val="00A42988"/>
    <w:rsid w:val="00A561E7"/>
    <w:rsid w:val="00A6441F"/>
    <w:rsid w:val="00A65B28"/>
    <w:rsid w:val="00A97632"/>
    <w:rsid w:val="00AA76C0"/>
    <w:rsid w:val="00AD0FF8"/>
    <w:rsid w:val="00AD5B93"/>
    <w:rsid w:val="00AE42BB"/>
    <w:rsid w:val="00AF728C"/>
    <w:rsid w:val="00B030C2"/>
    <w:rsid w:val="00B077EC"/>
    <w:rsid w:val="00B15B24"/>
    <w:rsid w:val="00B34F99"/>
    <w:rsid w:val="00B428DA"/>
    <w:rsid w:val="00B71EB2"/>
    <w:rsid w:val="00B72953"/>
    <w:rsid w:val="00B74CBA"/>
    <w:rsid w:val="00B8247E"/>
    <w:rsid w:val="00B9539C"/>
    <w:rsid w:val="00BC3DA3"/>
    <w:rsid w:val="00BD2578"/>
    <w:rsid w:val="00BE56DF"/>
    <w:rsid w:val="00BE698D"/>
    <w:rsid w:val="00BF1957"/>
    <w:rsid w:val="00BF7EDA"/>
    <w:rsid w:val="00C225F9"/>
    <w:rsid w:val="00C2615B"/>
    <w:rsid w:val="00C36E11"/>
    <w:rsid w:val="00C44981"/>
    <w:rsid w:val="00C55DD3"/>
    <w:rsid w:val="00C61EE9"/>
    <w:rsid w:val="00C62CCA"/>
    <w:rsid w:val="00C84C4E"/>
    <w:rsid w:val="00C9412D"/>
    <w:rsid w:val="00CA04AF"/>
    <w:rsid w:val="00CA4126"/>
    <w:rsid w:val="00CA5598"/>
    <w:rsid w:val="00CA6460"/>
    <w:rsid w:val="00CC66E9"/>
    <w:rsid w:val="00CC6C62"/>
    <w:rsid w:val="00CD05CE"/>
    <w:rsid w:val="00CF0E27"/>
    <w:rsid w:val="00CF1724"/>
    <w:rsid w:val="00CF1F6A"/>
    <w:rsid w:val="00CF67A3"/>
    <w:rsid w:val="00D0236F"/>
    <w:rsid w:val="00D1799B"/>
    <w:rsid w:val="00D31B21"/>
    <w:rsid w:val="00D35330"/>
    <w:rsid w:val="00D43418"/>
    <w:rsid w:val="00D47982"/>
    <w:rsid w:val="00D53054"/>
    <w:rsid w:val="00D551A4"/>
    <w:rsid w:val="00D739BA"/>
    <w:rsid w:val="00D86B20"/>
    <w:rsid w:val="00D9215B"/>
    <w:rsid w:val="00D93DA1"/>
    <w:rsid w:val="00D9482A"/>
    <w:rsid w:val="00DB39C8"/>
    <w:rsid w:val="00DE0964"/>
    <w:rsid w:val="00DE4E4D"/>
    <w:rsid w:val="00DF0856"/>
    <w:rsid w:val="00DF371A"/>
    <w:rsid w:val="00DF39ED"/>
    <w:rsid w:val="00E06450"/>
    <w:rsid w:val="00E1690A"/>
    <w:rsid w:val="00E33277"/>
    <w:rsid w:val="00E80FD9"/>
    <w:rsid w:val="00E836EA"/>
    <w:rsid w:val="00E90A03"/>
    <w:rsid w:val="00E910CB"/>
    <w:rsid w:val="00E93C9B"/>
    <w:rsid w:val="00EA7A21"/>
    <w:rsid w:val="00EB0F06"/>
    <w:rsid w:val="00ED3CEE"/>
    <w:rsid w:val="00ED3EAA"/>
    <w:rsid w:val="00EE3F2F"/>
    <w:rsid w:val="00F130E9"/>
    <w:rsid w:val="00F17F0E"/>
    <w:rsid w:val="00F23BB7"/>
    <w:rsid w:val="00F26533"/>
    <w:rsid w:val="00F518EB"/>
    <w:rsid w:val="00F6138B"/>
    <w:rsid w:val="00F61418"/>
    <w:rsid w:val="00F6170E"/>
    <w:rsid w:val="00F73F78"/>
    <w:rsid w:val="00F74957"/>
    <w:rsid w:val="00FA36D5"/>
    <w:rsid w:val="00FA5842"/>
    <w:rsid w:val="00FA6769"/>
    <w:rsid w:val="00FB0AC1"/>
    <w:rsid w:val="00FB6D12"/>
    <w:rsid w:val="00FD03C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cs="Times New Roman"/>
      <w:b/>
      <w:kern w:val="32"/>
      <w:sz w:val="32"/>
      <w:lang w:val="en-GB"/>
    </w:rPr>
  </w:style>
  <w:style w:type="character" w:customStyle="1" w:styleId="Heading2Char">
    <w:name w:val="Heading 2 Char"/>
    <w:basedOn w:val="DefaultParagraphFont"/>
    <w:link w:val="Heading2"/>
    <w:uiPriority w:val="99"/>
    <w:semiHidden/>
    <w:locked/>
    <w:rsid w:val="004C0632"/>
    <w:rPr>
      <w:rFonts w:ascii="Cambria" w:hAnsi="Cambria" w:cs="Times New Roman"/>
      <w:b/>
      <w:i/>
      <w:sz w:val="28"/>
      <w:lang w:val="en-GB"/>
    </w:rPr>
  </w:style>
  <w:style w:type="character" w:customStyle="1" w:styleId="Heading3Char">
    <w:name w:val="Heading 3 Char"/>
    <w:basedOn w:val="DefaultParagraphFont"/>
    <w:link w:val="Heading3"/>
    <w:uiPriority w:val="99"/>
    <w:semiHidden/>
    <w:locked/>
    <w:rsid w:val="004C0632"/>
    <w:rPr>
      <w:rFonts w:ascii="Cambria" w:hAnsi="Cambria" w:cs="Times New Roman"/>
      <w:b/>
      <w:sz w:val="26"/>
      <w:lang w:val="en-GB"/>
    </w:rPr>
  </w:style>
  <w:style w:type="character" w:customStyle="1" w:styleId="Heading4Char">
    <w:name w:val="Heading 4 Char"/>
    <w:basedOn w:val="DefaultParagraphFont"/>
    <w:link w:val="Heading4"/>
    <w:uiPriority w:val="99"/>
    <w:semiHidden/>
    <w:locked/>
    <w:rsid w:val="004C0632"/>
    <w:rPr>
      <w:rFonts w:ascii="Calibri" w:hAnsi="Calibri" w:cs="Times New Roman"/>
      <w:b/>
      <w:sz w:val="28"/>
      <w:lang w:val="en-GB"/>
    </w:rPr>
  </w:style>
  <w:style w:type="character" w:customStyle="1" w:styleId="Heading5Char">
    <w:name w:val="Heading 5 Char"/>
    <w:basedOn w:val="DefaultParagraphFont"/>
    <w:link w:val="Heading5"/>
    <w:uiPriority w:val="99"/>
    <w:semiHidden/>
    <w:locked/>
    <w:rsid w:val="004C0632"/>
    <w:rPr>
      <w:rFonts w:ascii="Calibri" w:hAnsi="Calibri" w:cs="Times New Roman"/>
      <w:b/>
      <w:i/>
      <w:sz w:val="26"/>
      <w:lang w:val="en-GB"/>
    </w:rPr>
  </w:style>
  <w:style w:type="character" w:customStyle="1" w:styleId="Heading6Char">
    <w:name w:val="Heading 6 Char"/>
    <w:basedOn w:val="DefaultParagraphFont"/>
    <w:link w:val="Heading6"/>
    <w:uiPriority w:val="99"/>
    <w:semiHidden/>
    <w:locked/>
    <w:rsid w:val="004C0632"/>
    <w:rPr>
      <w:rFonts w:ascii="Calibri" w:hAnsi="Calibri" w:cs="Times New Roman"/>
      <w:b/>
      <w:lang w:val="en-GB"/>
    </w:rPr>
  </w:style>
  <w:style w:type="character" w:customStyle="1" w:styleId="Heading7Char">
    <w:name w:val="Heading 7 Char"/>
    <w:basedOn w:val="DefaultParagraphFont"/>
    <w:link w:val="Heading7"/>
    <w:uiPriority w:val="99"/>
    <w:semiHidden/>
    <w:locked/>
    <w:rsid w:val="004C0632"/>
    <w:rPr>
      <w:rFonts w:ascii="Calibri" w:hAnsi="Calibri" w:cs="Times New Roman"/>
      <w:sz w:val="24"/>
      <w:lang w:val="en-GB"/>
    </w:rPr>
  </w:style>
  <w:style w:type="character" w:customStyle="1" w:styleId="Heading8Char">
    <w:name w:val="Heading 8 Char"/>
    <w:basedOn w:val="DefaultParagraphFont"/>
    <w:link w:val="Heading8"/>
    <w:uiPriority w:val="99"/>
    <w:semiHidden/>
    <w:locked/>
    <w:rsid w:val="004C0632"/>
    <w:rPr>
      <w:rFonts w:ascii="Calibri" w:hAnsi="Calibri" w:cs="Times New Roman"/>
      <w:i/>
      <w:sz w:val="24"/>
      <w:lang w:val="en-GB"/>
    </w:rPr>
  </w:style>
  <w:style w:type="character" w:customStyle="1" w:styleId="Heading9Char">
    <w:name w:val="Heading 9 Char"/>
    <w:basedOn w:val="DefaultParagraphFont"/>
    <w:link w:val="Heading9"/>
    <w:uiPriority w:val="99"/>
    <w:semiHidden/>
    <w:locked/>
    <w:rsid w:val="004C0632"/>
    <w:rPr>
      <w:rFonts w:ascii="Cambria" w:hAnsi="Cambria" w:cs="Times New Roman"/>
      <w:lang w:val="en-GB"/>
    </w:rPr>
  </w:style>
  <w:style w:type="paragraph" w:styleId="Title">
    <w:name w:val="Title"/>
    <w:basedOn w:val="Normal"/>
    <w:link w:val="Title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uiPriority w:val="99"/>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uiPriority w:val="99"/>
    <w:rsid w:val="005D05AC"/>
    <w:pPr>
      <w:numPr>
        <w:numId w:val="3"/>
      </w:numPr>
      <w:tabs>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99"/>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99"/>
    <w:rsid w:val="00311F12"/>
    <w:rPr>
      <w:rFonts w:ascii="Cambria" w:hAnsi="Cambria" w:cs="Cambria"/>
      <w:sz w:val="20"/>
      <w:szCs w:val="20"/>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4018">
      <w:marLeft w:val="0"/>
      <w:marRight w:val="0"/>
      <w:marTop w:val="0"/>
      <w:marBottom w:val="0"/>
      <w:divBdr>
        <w:top w:val="none" w:sz="0" w:space="0" w:color="auto"/>
        <w:left w:val="none" w:sz="0" w:space="0" w:color="auto"/>
        <w:bottom w:val="none" w:sz="0" w:space="0" w:color="auto"/>
        <w:right w:val="none" w:sz="0" w:space="0" w:color="auto"/>
      </w:divBdr>
    </w:div>
    <w:div w:id="24674019">
      <w:marLeft w:val="0"/>
      <w:marRight w:val="0"/>
      <w:marTop w:val="0"/>
      <w:marBottom w:val="0"/>
      <w:divBdr>
        <w:top w:val="none" w:sz="0" w:space="0" w:color="auto"/>
        <w:left w:val="none" w:sz="0" w:space="0" w:color="auto"/>
        <w:bottom w:val="none" w:sz="0" w:space="0" w:color="auto"/>
        <w:right w:val="none" w:sz="0" w:space="0" w:color="auto"/>
      </w:divBdr>
    </w:div>
    <w:div w:id="24674020">
      <w:marLeft w:val="0"/>
      <w:marRight w:val="0"/>
      <w:marTop w:val="0"/>
      <w:marBottom w:val="0"/>
      <w:divBdr>
        <w:top w:val="none" w:sz="0" w:space="0" w:color="auto"/>
        <w:left w:val="none" w:sz="0" w:space="0" w:color="auto"/>
        <w:bottom w:val="none" w:sz="0" w:space="0" w:color="auto"/>
        <w:right w:val="none" w:sz="0" w:space="0" w:color="auto"/>
      </w:divBdr>
    </w:div>
    <w:div w:id="24674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64068-B36E-4707-81A8-231279C2A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2813</Words>
  <Characters>15477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Liaison note from ANM to ANIS Working Group</vt:lpstr>
    </vt:vector>
  </TitlesOfParts>
  <Company>DFO-MPO</Company>
  <LinksUpToDate>false</LinksUpToDate>
  <CharactersWithSpaces>18254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Wim</cp:lastModifiedBy>
  <cp:revision>3</cp:revision>
  <cp:lastPrinted>2012-09-05T12:28:00Z</cp:lastPrinted>
  <dcterms:created xsi:type="dcterms:W3CDTF">2013-09-19T06:41:00Z</dcterms:created>
  <dcterms:modified xsi:type="dcterms:W3CDTF">2013-09-19T18:32:00Z</dcterms:modified>
</cp:coreProperties>
</file>